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C74744" w14:textId="77777777" w:rsidR="0027645B" w:rsidRPr="0027645B" w:rsidRDefault="0027645B" w:rsidP="0027645B">
      <w:pPr>
        <w:tabs>
          <w:tab w:val="left" w:pos="1701"/>
        </w:tabs>
        <w:spacing w:after="120"/>
        <w:jc w:val="both"/>
        <w:rPr>
          <w:ins w:id="0" w:author="Nick Ward" w:date="2015-09-21T09:32:00Z"/>
          <w:rFonts w:eastAsia="Calibri"/>
          <w:lang w:val="de-DE"/>
        </w:rPr>
      </w:pPr>
      <w:bookmarkStart w:id="1" w:name="_Toc367954050"/>
      <w:ins w:id="2" w:author="Nick Ward" w:date="2015-09-21T09:32:00Z">
        <w:r w:rsidRPr="0027645B">
          <w:rPr>
            <w:rFonts w:eastAsia="Calibri"/>
            <w:lang w:val="de-DE"/>
          </w:rPr>
          <w:t>e-NAV17</w:t>
        </w:r>
        <w:bookmarkStart w:id="3" w:name="_GoBack"/>
        <w:bookmarkEnd w:id="3"/>
      </w:ins>
    </w:p>
    <w:p w14:paraId="6C05C07C" w14:textId="77777777" w:rsidR="0027645B" w:rsidRPr="0027645B" w:rsidRDefault="0027645B" w:rsidP="0027645B">
      <w:pPr>
        <w:tabs>
          <w:tab w:val="left" w:pos="1701"/>
        </w:tabs>
        <w:spacing w:after="120"/>
        <w:jc w:val="both"/>
        <w:rPr>
          <w:ins w:id="4" w:author="Nick Ward" w:date="2015-09-21T09:32:00Z"/>
          <w:rFonts w:eastAsia="Calibri"/>
        </w:rPr>
      </w:pPr>
      <w:ins w:id="5" w:author="Nick Ward" w:date="2015-09-21T09:32:00Z">
        <w:r w:rsidRPr="0027645B">
          <w:rPr>
            <w:rFonts w:eastAsia="Calibri"/>
          </w:rPr>
          <w:t>Agenda item</w:t>
        </w:r>
        <w:r w:rsidRPr="0027645B">
          <w:rPr>
            <w:rFonts w:eastAsia="Calibri"/>
          </w:rPr>
          <w:tab/>
          <w:t>9.7</w:t>
        </w:r>
      </w:ins>
    </w:p>
    <w:p w14:paraId="33B64B82" w14:textId="77777777" w:rsidR="0027645B" w:rsidRPr="0027645B" w:rsidRDefault="0027645B" w:rsidP="0027645B">
      <w:pPr>
        <w:tabs>
          <w:tab w:val="left" w:pos="1701"/>
        </w:tabs>
        <w:spacing w:after="120"/>
        <w:jc w:val="both"/>
        <w:rPr>
          <w:ins w:id="6" w:author="Nick Ward" w:date="2015-09-21T09:32:00Z"/>
          <w:rFonts w:eastAsia="Calibri"/>
        </w:rPr>
      </w:pPr>
      <w:ins w:id="7" w:author="Nick Ward" w:date="2015-09-21T09:32:00Z">
        <w:r w:rsidRPr="0027645B">
          <w:rPr>
            <w:rFonts w:eastAsia="Calibri"/>
          </w:rPr>
          <w:t>Task Number</w:t>
        </w:r>
        <w:r w:rsidRPr="0027645B">
          <w:rPr>
            <w:rFonts w:eastAsia="Calibri"/>
          </w:rPr>
          <w:tab/>
        </w:r>
      </w:ins>
    </w:p>
    <w:p w14:paraId="737B9ACE" w14:textId="77777777" w:rsidR="0027645B" w:rsidRPr="0027645B" w:rsidRDefault="0027645B" w:rsidP="0027645B">
      <w:pPr>
        <w:tabs>
          <w:tab w:val="left" w:pos="1701"/>
        </w:tabs>
        <w:spacing w:after="120"/>
        <w:jc w:val="both"/>
        <w:rPr>
          <w:ins w:id="8" w:author="Nick Ward" w:date="2015-09-21T09:32:00Z"/>
          <w:rFonts w:eastAsia="Calibri"/>
        </w:rPr>
      </w:pPr>
      <w:ins w:id="9" w:author="Nick Ward" w:date="2015-09-21T09:32:00Z">
        <w:r w:rsidRPr="0027645B">
          <w:rPr>
            <w:rFonts w:eastAsia="Calibri"/>
          </w:rPr>
          <w:t>Author(s)</w:t>
        </w:r>
        <w:r w:rsidRPr="0027645B">
          <w:rPr>
            <w:rFonts w:eastAsia="Calibri"/>
          </w:rPr>
          <w:tab/>
          <w:t xml:space="preserve">Nick Ward </w:t>
        </w:r>
      </w:ins>
    </w:p>
    <w:p w14:paraId="67EED635" w14:textId="77777777" w:rsidR="0027645B" w:rsidRPr="0027645B" w:rsidRDefault="0027645B" w:rsidP="0027645B">
      <w:pPr>
        <w:spacing w:before="120" w:after="240"/>
        <w:jc w:val="center"/>
        <w:outlineLvl w:val="0"/>
        <w:rPr>
          <w:ins w:id="10" w:author="Nick Ward" w:date="2015-09-21T09:32:00Z"/>
          <w:rFonts w:eastAsia="Calibri" w:cs="Arial"/>
          <w:b/>
          <w:bCs/>
          <w:kern w:val="28"/>
          <w:sz w:val="32"/>
          <w:szCs w:val="32"/>
        </w:rPr>
      </w:pPr>
    </w:p>
    <w:p w14:paraId="509C9561" w14:textId="77777777" w:rsidR="0027645B" w:rsidRPr="0027645B" w:rsidRDefault="0027645B" w:rsidP="0027645B">
      <w:pPr>
        <w:spacing w:before="120" w:after="240"/>
        <w:jc w:val="center"/>
        <w:outlineLvl w:val="0"/>
        <w:rPr>
          <w:ins w:id="11" w:author="Nick Ward" w:date="2015-09-21T09:32:00Z"/>
          <w:rFonts w:eastAsia="Calibri" w:cs="Arial"/>
          <w:b/>
          <w:bCs/>
          <w:kern w:val="28"/>
          <w:sz w:val="32"/>
          <w:szCs w:val="32"/>
        </w:rPr>
      </w:pPr>
      <w:ins w:id="12" w:author="Nick Ward" w:date="2015-09-21T09:32:00Z">
        <w:r w:rsidRPr="0027645B">
          <w:rPr>
            <w:rFonts w:eastAsia="Calibri" w:cs="Arial"/>
            <w:b/>
            <w:bCs/>
            <w:kern w:val="28"/>
            <w:sz w:val="32"/>
            <w:szCs w:val="32"/>
          </w:rPr>
          <w:t>Draft Revision of Guideline 1087</w:t>
        </w:r>
      </w:ins>
    </w:p>
    <w:p w14:paraId="221B9A2F" w14:textId="77777777" w:rsidR="0027645B" w:rsidRPr="0027645B" w:rsidRDefault="0027645B" w:rsidP="0027645B">
      <w:pPr>
        <w:keepNext/>
        <w:tabs>
          <w:tab w:val="num" w:pos="567"/>
        </w:tabs>
        <w:spacing w:before="240" w:after="240"/>
        <w:ind w:left="567" w:hanging="567"/>
        <w:outlineLvl w:val="0"/>
        <w:rPr>
          <w:ins w:id="13" w:author="Nick Ward" w:date="2015-09-21T09:32:00Z"/>
          <w:rFonts w:eastAsia="Calibri"/>
          <w:b/>
          <w:caps/>
          <w:kern w:val="28"/>
          <w:sz w:val="24"/>
          <w:lang w:eastAsia="de-DE"/>
        </w:rPr>
      </w:pPr>
    </w:p>
    <w:p w14:paraId="17F6BECA" w14:textId="77777777" w:rsidR="0027645B" w:rsidRPr="0027645B" w:rsidRDefault="0027645B" w:rsidP="0027645B">
      <w:pPr>
        <w:keepNext/>
        <w:tabs>
          <w:tab w:val="num" w:pos="567"/>
        </w:tabs>
        <w:spacing w:before="240" w:after="240"/>
        <w:ind w:left="567" w:hanging="567"/>
        <w:outlineLvl w:val="0"/>
        <w:rPr>
          <w:ins w:id="14" w:author="Nick Ward" w:date="2015-09-21T09:32:00Z"/>
          <w:rFonts w:eastAsia="Calibri"/>
          <w:b/>
          <w:caps/>
          <w:kern w:val="28"/>
          <w:sz w:val="24"/>
          <w:lang w:eastAsia="de-DE"/>
        </w:rPr>
      </w:pPr>
    </w:p>
    <w:p w14:paraId="70020A52" w14:textId="77777777" w:rsidR="0027645B" w:rsidRPr="0027645B" w:rsidRDefault="0027645B" w:rsidP="0027645B">
      <w:pPr>
        <w:spacing w:after="200" w:line="276" w:lineRule="auto"/>
        <w:rPr>
          <w:ins w:id="15" w:author="Nick Ward" w:date="2015-09-21T09:32:00Z"/>
          <w:rFonts w:eastAsia="Calibri" w:cs="Arial"/>
          <w:b/>
          <w:sz w:val="24"/>
          <w:szCs w:val="24"/>
          <w:lang w:eastAsia="en-US"/>
        </w:rPr>
      </w:pPr>
      <w:ins w:id="16" w:author="Nick Ward" w:date="2015-09-21T09:32:00Z">
        <w:r w:rsidRPr="0027645B">
          <w:rPr>
            <w:rFonts w:eastAsia="Calibri" w:cs="Arial"/>
            <w:b/>
            <w:sz w:val="24"/>
            <w:szCs w:val="24"/>
            <w:lang w:eastAsia="en-US"/>
          </w:rPr>
          <w:t>SUMMARY</w:t>
        </w:r>
      </w:ins>
    </w:p>
    <w:p w14:paraId="1952DBCF" w14:textId="77777777" w:rsidR="0027645B" w:rsidRPr="0027645B" w:rsidRDefault="0027645B" w:rsidP="0027645B">
      <w:pPr>
        <w:spacing w:after="200" w:line="276" w:lineRule="auto"/>
        <w:rPr>
          <w:ins w:id="17" w:author="Nick Ward" w:date="2015-09-21T09:32:00Z"/>
          <w:rFonts w:eastAsia="Calibri" w:cs="Arial"/>
          <w:lang w:eastAsia="en-US"/>
        </w:rPr>
      </w:pPr>
      <w:ins w:id="18" w:author="Nick Ward" w:date="2015-09-21T09:32:00Z">
        <w:r w:rsidRPr="0027645B">
          <w:rPr>
            <w:rFonts w:eastAsia="Calibri" w:cs="Arial"/>
            <w:lang w:eastAsia="en-US"/>
          </w:rPr>
          <w:t>The attached paper is a draft revision of IALA Guideline 1087 on Procedures for the Management of the IALA Domain under the IHO GI Registry.</w:t>
        </w:r>
      </w:ins>
    </w:p>
    <w:p w14:paraId="1AC75CF5" w14:textId="77777777" w:rsidR="0027645B" w:rsidRPr="0027645B" w:rsidRDefault="0027645B" w:rsidP="0027645B">
      <w:pPr>
        <w:keepNext/>
        <w:tabs>
          <w:tab w:val="num" w:pos="567"/>
        </w:tabs>
        <w:spacing w:before="240" w:after="240"/>
        <w:ind w:left="567" w:hanging="567"/>
        <w:outlineLvl w:val="0"/>
        <w:rPr>
          <w:ins w:id="19" w:author="Nick Ward" w:date="2015-09-21T09:32:00Z"/>
          <w:rFonts w:eastAsia="Calibri"/>
          <w:b/>
          <w:caps/>
          <w:kern w:val="28"/>
          <w:sz w:val="24"/>
          <w:lang w:eastAsia="de-DE"/>
        </w:rPr>
      </w:pPr>
    </w:p>
    <w:p w14:paraId="6D45E4CA" w14:textId="77777777" w:rsidR="0027645B" w:rsidRPr="0027645B" w:rsidRDefault="0027645B" w:rsidP="0027645B">
      <w:pPr>
        <w:keepNext/>
        <w:tabs>
          <w:tab w:val="num" w:pos="567"/>
        </w:tabs>
        <w:spacing w:before="240" w:after="240"/>
        <w:ind w:left="567" w:hanging="567"/>
        <w:outlineLvl w:val="0"/>
        <w:rPr>
          <w:ins w:id="20" w:author="Nick Ward" w:date="2015-09-21T09:32:00Z"/>
          <w:rFonts w:eastAsia="Calibri"/>
          <w:b/>
          <w:caps/>
          <w:kern w:val="28"/>
          <w:sz w:val="24"/>
          <w:lang w:eastAsia="de-DE"/>
        </w:rPr>
      </w:pPr>
      <w:ins w:id="21" w:author="Nick Ward" w:date="2015-09-21T09:32:00Z">
        <w:r w:rsidRPr="0027645B">
          <w:rPr>
            <w:rFonts w:eastAsia="Calibri"/>
            <w:b/>
            <w:caps/>
            <w:kern w:val="28"/>
            <w:sz w:val="24"/>
            <w:lang w:eastAsia="de-DE"/>
          </w:rPr>
          <w:t>Action requested of the Committee</w:t>
        </w:r>
      </w:ins>
    </w:p>
    <w:p w14:paraId="2D6705A8" w14:textId="77777777" w:rsidR="0027645B" w:rsidRPr="0027645B" w:rsidRDefault="0027645B" w:rsidP="0027645B">
      <w:pPr>
        <w:spacing w:after="120"/>
        <w:jc w:val="both"/>
        <w:rPr>
          <w:ins w:id="22" w:author="Nick Ward" w:date="2015-09-21T09:32:00Z"/>
          <w:rFonts w:eastAsia="MS Mincho"/>
          <w:lang w:eastAsia="ja-JP"/>
        </w:rPr>
      </w:pPr>
      <w:ins w:id="23" w:author="Nick Ward" w:date="2015-09-21T09:32:00Z">
        <w:r w:rsidRPr="0027645B">
          <w:rPr>
            <w:rFonts w:eastAsia="Calibri"/>
          </w:rPr>
          <w:t>The Committee is invited to consider the draft revision attached.</w:t>
        </w:r>
      </w:ins>
    </w:p>
    <w:p w14:paraId="10F18CE3" w14:textId="77777777" w:rsidR="0027645B" w:rsidRDefault="0027645B">
      <w:pPr>
        <w:rPr>
          <w:ins w:id="24" w:author="Nick Ward" w:date="2015-09-21T09:32:00Z"/>
          <w:rFonts w:cs="Arial"/>
          <w:b/>
          <w:bCs/>
          <w:noProof/>
          <w:kern w:val="28"/>
          <w:sz w:val="32"/>
          <w:szCs w:val="32"/>
        </w:rPr>
      </w:pPr>
      <w:ins w:id="25" w:author="Nick Ward" w:date="2015-09-21T09:32:00Z">
        <w:r>
          <w:rPr>
            <w:noProof/>
          </w:rPr>
          <w:br w:type="page"/>
        </w:r>
      </w:ins>
    </w:p>
    <w:p w14:paraId="47EE2D50" w14:textId="6529D587" w:rsidR="00BC2898" w:rsidRPr="00371BEF" w:rsidRDefault="00735B33" w:rsidP="00870A1B">
      <w:pPr>
        <w:pStyle w:val="Title"/>
      </w:pPr>
      <w:r>
        <w:rPr>
          <w:noProof/>
          <w:lang w:val="en-IE" w:eastAsia="en-IE"/>
        </w:rPr>
        <w:lastRenderedPageBreak/>
        <mc:AlternateContent>
          <mc:Choice Requires="wps">
            <w:drawing>
              <wp:anchor distT="0" distB="0" distL="114300" distR="114300" simplePos="0" relativeHeight="251652096" behindDoc="0" locked="0" layoutInCell="1" allowOverlap="1" wp14:anchorId="186CFCEA" wp14:editId="252975CF">
                <wp:simplePos x="0" y="0"/>
                <wp:positionH relativeFrom="column">
                  <wp:posOffset>1066800</wp:posOffset>
                </wp:positionH>
                <wp:positionV relativeFrom="paragraph">
                  <wp:posOffset>496570</wp:posOffset>
                </wp:positionV>
                <wp:extent cx="3657600" cy="3536315"/>
                <wp:effectExtent l="0" t="0" r="0" b="6985"/>
                <wp:wrapNone/>
                <wp:docPr id="5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53631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6A21C" w14:textId="16969B58" w:rsidR="005A08C8" w:rsidRPr="00380C7B" w:rsidRDefault="005A08C8" w:rsidP="00460028">
                            <w:pPr>
                              <w:autoSpaceDE w:val="0"/>
                              <w:autoSpaceDN w:val="0"/>
                              <w:adjustRightInd w:val="0"/>
                              <w:jc w:val="center"/>
                              <w:rPr>
                                <w:rFonts w:cs="Arial"/>
                                <w:b/>
                                <w:bCs/>
                                <w:color w:val="000000"/>
                                <w:sz w:val="36"/>
                                <w:szCs w:val="36"/>
                                <w:highlight w:val="yellow"/>
                              </w:rPr>
                            </w:pPr>
                            <w:r>
                              <w:rPr>
                                <w:b/>
                                <w:bCs/>
                                <w:color w:val="000000"/>
                                <w:sz w:val="36"/>
                                <w:szCs w:val="36"/>
                              </w:rPr>
                              <w:t xml:space="preserve">IALA Guideline No. </w:t>
                            </w:r>
                            <w:r w:rsidRPr="009D24FF">
                              <w:rPr>
                                <w:rFonts w:cs="Arial"/>
                                <w:b/>
                                <w:bCs/>
                                <w:color w:val="000000"/>
                                <w:sz w:val="36"/>
                                <w:szCs w:val="36"/>
                              </w:rPr>
                              <w:t>1087</w:t>
                            </w:r>
                          </w:p>
                          <w:p w14:paraId="1EE5B2FD" w14:textId="77777777" w:rsidR="005A08C8" w:rsidRPr="00380C7B" w:rsidRDefault="005A08C8" w:rsidP="00460028">
                            <w:pPr>
                              <w:autoSpaceDE w:val="0"/>
                              <w:autoSpaceDN w:val="0"/>
                              <w:adjustRightInd w:val="0"/>
                              <w:jc w:val="center"/>
                              <w:rPr>
                                <w:rFonts w:cs="Arial"/>
                                <w:b/>
                                <w:bCs/>
                                <w:color w:val="000000"/>
                                <w:sz w:val="36"/>
                                <w:szCs w:val="36"/>
                                <w:highlight w:val="yellow"/>
                              </w:rPr>
                            </w:pPr>
                          </w:p>
                          <w:p w14:paraId="6D104AD5" w14:textId="77777777" w:rsidR="005A08C8" w:rsidRPr="00DE5827" w:rsidRDefault="005A08C8" w:rsidP="00460028">
                            <w:pPr>
                              <w:autoSpaceDE w:val="0"/>
                              <w:autoSpaceDN w:val="0"/>
                              <w:adjustRightInd w:val="0"/>
                              <w:jc w:val="center"/>
                              <w:rPr>
                                <w:rFonts w:cs="Arial"/>
                                <w:b/>
                                <w:bCs/>
                                <w:color w:val="000000"/>
                                <w:sz w:val="36"/>
                                <w:szCs w:val="36"/>
                              </w:rPr>
                            </w:pPr>
                            <w:r w:rsidRPr="00DE5827">
                              <w:rPr>
                                <w:rFonts w:cs="Arial"/>
                                <w:b/>
                                <w:bCs/>
                                <w:color w:val="000000"/>
                                <w:sz w:val="36"/>
                                <w:szCs w:val="36"/>
                              </w:rPr>
                              <w:t>On</w:t>
                            </w:r>
                          </w:p>
                          <w:p w14:paraId="2513ACB1" w14:textId="77777777" w:rsidR="005A08C8" w:rsidRPr="00DE5827" w:rsidRDefault="005A08C8" w:rsidP="00460028">
                            <w:pPr>
                              <w:autoSpaceDE w:val="0"/>
                              <w:autoSpaceDN w:val="0"/>
                              <w:adjustRightInd w:val="0"/>
                              <w:jc w:val="center"/>
                              <w:rPr>
                                <w:rFonts w:cs="Arial"/>
                                <w:b/>
                                <w:bCs/>
                                <w:color w:val="000000"/>
                                <w:sz w:val="36"/>
                                <w:szCs w:val="36"/>
                              </w:rPr>
                            </w:pPr>
                          </w:p>
                          <w:p w14:paraId="7ED4B792" w14:textId="77777777" w:rsidR="005A08C8" w:rsidRPr="00240B4C" w:rsidRDefault="005A08C8" w:rsidP="00240B4C">
                            <w:pPr>
                              <w:jc w:val="center"/>
                              <w:rPr>
                                <w:b/>
                                <w:sz w:val="32"/>
                                <w:szCs w:val="32"/>
                              </w:rPr>
                            </w:pPr>
                            <w:r w:rsidRPr="00240B4C">
                              <w:rPr>
                                <w:b/>
                                <w:sz w:val="32"/>
                                <w:szCs w:val="32"/>
                              </w:rPr>
                              <w:t xml:space="preserve">Procedures for the Management of the IALA Domains under the IHO </w:t>
                            </w:r>
                            <w:r>
                              <w:rPr>
                                <w:b/>
                                <w:sz w:val="32"/>
                                <w:szCs w:val="32"/>
                              </w:rPr>
                              <w:t xml:space="preserve">GI </w:t>
                            </w:r>
                            <w:r w:rsidRPr="00240B4C">
                              <w:rPr>
                                <w:b/>
                                <w:sz w:val="32"/>
                                <w:szCs w:val="32"/>
                              </w:rPr>
                              <w:t>Registry</w:t>
                            </w:r>
                          </w:p>
                          <w:p w14:paraId="419361DC" w14:textId="77777777" w:rsidR="005A08C8" w:rsidRPr="00527B29" w:rsidRDefault="005A08C8" w:rsidP="00527B29">
                            <w:pPr>
                              <w:pStyle w:val="Title"/>
                              <w:rPr>
                                <w:szCs w:val="36"/>
                              </w:rPr>
                            </w:pPr>
                          </w:p>
                          <w:p w14:paraId="4E1E1EA5" w14:textId="732E624E" w:rsidR="005A08C8" w:rsidRPr="00DE5827" w:rsidRDefault="005A08C8" w:rsidP="00460028">
                            <w:pPr>
                              <w:autoSpaceDE w:val="0"/>
                              <w:autoSpaceDN w:val="0"/>
                              <w:adjustRightInd w:val="0"/>
                              <w:jc w:val="center"/>
                              <w:rPr>
                                <w:rFonts w:cs="Arial"/>
                                <w:b/>
                                <w:bCs/>
                                <w:color w:val="000000"/>
                                <w:sz w:val="36"/>
                                <w:szCs w:val="36"/>
                              </w:rPr>
                            </w:pPr>
                            <w:r w:rsidRPr="00DE5827">
                              <w:rPr>
                                <w:rFonts w:cs="Arial"/>
                                <w:b/>
                                <w:bCs/>
                                <w:color w:val="000000"/>
                                <w:sz w:val="36"/>
                                <w:szCs w:val="36"/>
                              </w:rPr>
                              <w:t xml:space="preserve">Edition </w:t>
                            </w:r>
                            <w:r>
                              <w:rPr>
                                <w:rFonts w:cs="Arial"/>
                                <w:b/>
                                <w:bCs/>
                                <w:color w:val="000000"/>
                                <w:sz w:val="36"/>
                                <w:szCs w:val="36"/>
                              </w:rPr>
                              <w:t>2</w:t>
                            </w:r>
                          </w:p>
                          <w:p w14:paraId="748A8517" w14:textId="77777777" w:rsidR="005A08C8" w:rsidRPr="00380C7B" w:rsidRDefault="005A08C8" w:rsidP="00460028">
                            <w:pPr>
                              <w:autoSpaceDE w:val="0"/>
                              <w:autoSpaceDN w:val="0"/>
                              <w:adjustRightInd w:val="0"/>
                              <w:jc w:val="center"/>
                              <w:rPr>
                                <w:rFonts w:cs="Arial"/>
                                <w:b/>
                                <w:bCs/>
                                <w:color w:val="000000"/>
                                <w:sz w:val="36"/>
                                <w:szCs w:val="36"/>
                                <w:highlight w:val="yellow"/>
                              </w:rPr>
                            </w:pPr>
                          </w:p>
                          <w:p w14:paraId="0120CBCE" w14:textId="0D787D0E" w:rsidR="005A08C8" w:rsidRPr="00E81DE2" w:rsidRDefault="005A08C8" w:rsidP="0005196A">
                            <w:pPr>
                              <w:autoSpaceDE w:val="0"/>
                              <w:autoSpaceDN w:val="0"/>
                              <w:adjustRightInd w:val="0"/>
                              <w:jc w:val="center"/>
                              <w:rPr>
                                <w:rFonts w:cs="Arial"/>
                                <w:b/>
                                <w:bCs/>
                                <w:color w:val="000000"/>
                                <w:sz w:val="36"/>
                                <w:szCs w:val="36"/>
                              </w:rPr>
                            </w:pPr>
                            <w:r>
                              <w:rPr>
                                <w:rFonts w:cs="Arial"/>
                                <w:b/>
                                <w:bCs/>
                                <w:color w:val="000000"/>
                                <w:sz w:val="36"/>
                                <w:szCs w:val="36"/>
                              </w:rPr>
                              <w:t>September 2013</w:t>
                            </w:r>
                          </w:p>
                          <w:p w14:paraId="62374878" w14:textId="77777777" w:rsidR="005A08C8" w:rsidRDefault="005A08C8"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6CFCEA" id="_x0000_t202" coordsize="21600,21600" o:spt="202" path="m,l,21600r21600,l21600,xe">
                <v:stroke joinstyle="miter"/>
                <v:path gradientshapeok="t" o:connecttype="rect"/>
              </v:shapetype>
              <v:shape id="Text Box 111" o:spid="_x0000_s1026" type="#_x0000_t202" style="position:absolute;left:0;text-align:left;margin-left:84pt;margin-top:39.1pt;width:4in;height:278.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" filled="f" fillcolor="#0c9" stroked="f">
                <v:textbox>
                  <w:txbxContent>
                    <w:p w14:paraId="04E6A21C" w14:textId="16969B58" w:rsidR="005A08C8" w:rsidRPr="00380C7B" w:rsidRDefault="005A08C8" w:rsidP="00460028">
                      <w:pPr>
                        <w:autoSpaceDE w:val="0"/>
                        <w:autoSpaceDN w:val="0"/>
                        <w:adjustRightInd w:val="0"/>
                        <w:jc w:val="center"/>
                        <w:rPr>
                          <w:rFonts w:cs="Arial"/>
                          <w:b/>
                          <w:bCs/>
                          <w:color w:val="000000"/>
                          <w:sz w:val="36"/>
                          <w:szCs w:val="36"/>
                          <w:highlight w:val="yellow"/>
                        </w:rPr>
                      </w:pPr>
                      <w:r>
                        <w:rPr>
                          <w:b/>
                          <w:bCs/>
                          <w:color w:val="000000"/>
                          <w:sz w:val="36"/>
                          <w:szCs w:val="36"/>
                        </w:rPr>
                        <w:t xml:space="preserve">IALA Guideline No. </w:t>
                      </w:r>
                      <w:r w:rsidRPr="009D24FF">
                        <w:rPr>
                          <w:rFonts w:cs="Arial"/>
                          <w:b/>
                          <w:bCs/>
                          <w:color w:val="000000"/>
                          <w:sz w:val="36"/>
                          <w:szCs w:val="36"/>
                        </w:rPr>
                        <w:t>1087</w:t>
                      </w:r>
                    </w:p>
                    <w:p w14:paraId="1EE5B2FD" w14:textId="77777777" w:rsidR="005A08C8" w:rsidRPr="00380C7B" w:rsidRDefault="005A08C8" w:rsidP="00460028">
                      <w:pPr>
                        <w:autoSpaceDE w:val="0"/>
                        <w:autoSpaceDN w:val="0"/>
                        <w:adjustRightInd w:val="0"/>
                        <w:jc w:val="center"/>
                        <w:rPr>
                          <w:rFonts w:cs="Arial"/>
                          <w:b/>
                          <w:bCs/>
                          <w:color w:val="000000"/>
                          <w:sz w:val="36"/>
                          <w:szCs w:val="36"/>
                          <w:highlight w:val="yellow"/>
                        </w:rPr>
                      </w:pPr>
                    </w:p>
                    <w:p w14:paraId="6D104AD5" w14:textId="77777777" w:rsidR="005A08C8" w:rsidRPr="00DE5827" w:rsidRDefault="005A08C8" w:rsidP="00460028">
                      <w:pPr>
                        <w:autoSpaceDE w:val="0"/>
                        <w:autoSpaceDN w:val="0"/>
                        <w:adjustRightInd w:val="0"/>
                        <w:jc w:val="center"/>
                        <w:rPr>
                          <w:rFonts w:cs="Arial"/>
                          <w:b/>
                          <w:bCs/>
                          <w:color w:val="000000"/>
                          <w:sz w:val="36"/>
                          <w:szCs w:val="36"/>
                        </w:rPr>
                      </w:pPr>
                      <w:r w:rsidRPr="00DE5827">
                        <w:rPr>
                          <w:rFonts w:cs="Arial"/>
                          <w:b/>
                          <w:bCs/>
                          <w:color w:val="000000"/>
                          <w:sz w:val="36"/>
                          <w:szCs w:val="36"/>
                        </w:rPr>
                        <w:t>On</w:t>
                      </w:r>
                    </w:p>
                    <w:p w14:paraId="2513ACB1" w14:textId="77777777" w:rsidR="005A08C8" w:rsidRPr="00DE5827" w:rsidRDefault="005A08C8" w:rsidP="00460028">
                      <w:pPr>
                        <w:autoSpaceDE w:val="0"/>
                        <w:autoSpaceDN w:val="0"/>
                        <w:adjustRightInd w:val="0"/>
                        <w:jc w:val="center"/>
                        <w:rPr>
                          <w:rFonts w:cs="Arial"/>
                          <w:b/>
                          <w:bCs/>
                          <w:color w:val="000000"/>
                          <w:sz w:val="36"/>
                          <w:szCs w:val="36"/>
                        </w:rPr>
                      </w:pPr>
                    </w:p>
                    <w:p w14:paraId="7ED4B792" w14:textId="77777777" w:rsidR="005A08C8" w:rsidRPr="00240B4C" w:rsidRDefault="005A08C8" w:rsidP="00240B4C">
                      <w:pPr>
                        <w:jc w:val="center"/>
                        <w:rPr>
                          <w:b/>
                          <w:sz w:val="32"/>
                          <w:szCs w:val="32"/>
                        </w:rPr>
                      </w:pPr>
                      <w:r w:rsidRPr="00240B4C">
                        <w:rPr>
                          <w:b/>
                          <w:sz w:val="32"/>
                          <w:szCs w:val="32"/>
                        </w:rPr>
                        <w:t xml:space="preserve">Procedures for the Management of the IALA Domains under the IHO </w:t>
                      </w:r>
                      <w:r>
                        <w:rPr>
                          <w:b/>
                          <w:sz w:val="32"/>
                          <w:szCs w:val="32"/>
                        </w:rPr>
                        <w:t xml:space="preserve">GI </w:t>
                      </w:r>
                      <w:r w:rsidRPr="00240B4C">
                        <w:rPr>
                          <w:b/>
                          <w:sz w:val="32"/>
                          <w:szCs w:val="32"/>
                        </w:rPr>
                        <w:t>Registry</w:t>
                      </w:r>
                    </w:p>
                    <w:p w14:paraId="419361DC" w14:textId="77777777" w:rsidR="005A08C8" w:rsidRPr="00527B29" w:rsidRDefault="005A08C8" w:rsidP="00527B29">
                      <w:pPr>
                        <w:pStyle w:val="Title"/>
                        <w:rPr>
                          <w:szCs w:val="36"/>
                        </w:rPr>
                      </w:pPr>
                    </w:p>
                    <w:p w14:paraId="4E1E1EA5" w14:textId="732E624E" w:rsidR="005A08C8" w:rsidRPr="00DE5827" w:rsidRDefault="005A08C8" w:rsidP="00460028">
                      <w:pPr>
                        <w:autoSpaceDE w:val="0"/>
                        <w:autoSpaceDN w:val="0"/>
                        <w:adjustRightInd w:val="0"/>
                        <w:jc w:val="center"/>
                        <w:rPr>
                          <w:rFonts w:cs="Arial"/>
                          <w:b/>
                          <w:bCs/>
                          <w:color w:val="000000"/>
                          <w:sz w:val="36"/>
                          <w:szCs w:val="36"/>
                        </w:rPr>
                      </w:pPr>
                      <w:r w:rsidRPr="00DE5827">
                        <w:rPr>
                          <w:rFonts w:cs="Arial"/>
                          <w:b/>
                          <w:bCs/>
                          <w:color w:val="000000"/>
                          <w:sz w:val="36"/>
                          <w:szCs w:val="36"/>
                        </w:rPr>
                        <w:t xml:space="preserve">Edition </w:t>
                      </w:r>
                      <w:r>
                        <w:rPr>
                          <w:rFonts w:cs="Arial"/>
                          <w:b/>
                          <w:bCs/>
                          <w:color w:val="000000"/>
                          <w:sz w:val="36"/>
                          <w:szCs w:val="36"/>
                        </w:rPr>
                        <w:t>2</w:t>
                      </w:r>
                    </w:p>
                    <w:p w14:paraId="748A8517" w14:textId="77777777" w:rsidR="005A08C8" w:rsidRPr="00380C7B" w:rsidRDefault="005A08C8" w:rsidP="00460028">
                      <w:pPr>
                        <w:autoSpaceDE w:val="0"/>
                        <w:autoSpaceDN w:val="0"/>
                        <w:adjustRightInd w:val="0"/>
                        <w:jc w:val="center"/>
                        <w:rPr>
                          <w:rFonts w:cs="Arial"/>
                          <w:b/>
                          <w:bCs/>
                          <w:color w:val="000000"/>
                          <w:sz w:val="36"/>
                          <w:szCs w:val="36"/>
                          <w:highlight w:val="yellow"/>
                        </w:rPr>
                      </w:pPr>
                    </w:p>
                    <w:p w14:paraId="0120CBCE" w14:textId="0D787D0E" w:rsidR="005A08C8" w:rsidRPr="00E81DE2" w:rsidRDefault="005A08C8" w:rsidP="0005196A">
                      <w:pPr>
                        <w:autoSpaceDE w:val="0"/>
                        <w:autoSpaceDN w:val="0"/>
                        <w:adjustRightInd w:val="0"/>
                        <w:jc w:val="center"/>
                        <w:rPr>
                          <w:rFonts w:cs="Arial"/>
                          <w:b/>
                          <w:bCs/>
                          <w:color w:val="000000"/>
                          <w:sz w:val="36"/>
                          <w:szCs w:val="36"/>
                        </w:rPr>
                      </w:pPr>
                      <w:r>
                        <w:rPr>
                          <w:rFonts w:cs="Arial"/>
                          <w:b/>
                          <w:bCs/>
                          <w:color w:val="000000"/>
                          <w:sz w:val="36"/>
                          <w:szCs w:val="36"/>
                        </w:rPr>
                        <w:t>September 2013</w:t>
                      </w:r>
                    </w:p>
                    <w:p w14:paraId="62374878" w14:textId="77777777" w:rsidR="005A08C8" w:rsidRDefault="005A08C8" w:rsidP="00460028">
                      <w:pPr>
                        <w:autoSpaceDE w:val="0"/>
                        <w:autoSpaceDN w:val="0"/>
                        <w:adjustRightInd w:val="0"/>
                        <w:jc w:val="center"/>
                        <w:rPr>
                          <w:rFonts w:cs="Arial"/>
                          <w:b/>
                          <w:bCs/>
                          <w:color w:val="000000"/>
                        </w:rPr>
                      </w:pPr>
                    </w:p>
                  </w:txbxContent>
                </v:textbox>
              </v:shape>
            </w:pict>
          </mc:Fallback>
        </mc:AlternateContent>
      </w:r>
      <w:r>
        <w:rPr>
          <w:noProof/>
          <w:lang w:val="en-IE" w:eastAsia="en-IE"/>
        </w:rPr>
        <mc:AlternateContent>
          <mc:Choice Requires="wps">
            <w:drawing>
              <wp:anchor distT="0" distB="0" distL="114300" distR="114300" simplePos="0" relativeHeight="251657216" behindDoc="0" locked="0" layoutInCell="1" allowOverlap="1" wp14:anchorId="282F4DB7" wp14:editId="42994118">
                <wp:simplePos x="0" y="0"/>
                <wp:positionH relativeFrom="column">
                  <wp:posOffset>-2510790</wp:posOffset>
                </wp:positionH>
                <wp:positionV relativeFrom="paragraph">
                  <wp:posOffset>5662930</wp:posOffset>
                </wp:positionV>
                <wp:extent cx="5490210" cy="382270"/>
                <wp:effectExtent l="2477770" t="0" r="2473960" b="0"/>
                <wp:wrapNone/>
                <wp:docPr id="53"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6B10E" w14:textId="77777777" w:rsidR="005A08C8" w:rsidRDefault="005A08C8"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F4DB7" id="Text Box 114" o:spid="_x0000_s1027" type="#_x0000_t202" style="position:absolute;left:0;text-align:left;margin-left:-197.7pt;margin-top:445.9pt;width:432.3pt;height:30.1pt;rotation:-9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VQpxAIAANU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" filled="f" fillcolor="#0c9" stroked="f">
                <v:textbox style="layout-flow:vertical;mso-layout-flow-alt:bottom-to-top">
                  <w:txbxContent>
                    <w:p w14:paraId="3086B10E" w14:textId="77777777" w:rsidR="005A08C8" w:rsidRDefault="005A08C8"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5" distR="114295" simplePos="0" relativeHeight="251660288" behindDoc="0" locked="0" layoutInCell="1" allowOverlap="1" wp14:anchorId="39C51B81" wp14:editId="0C6306B8">
                <wp:simplePos x="0" y="0"/>
                <wp:positionH relativeFrom="column">
                  <wp:posOffset>513714</wp:posOffset>
                </wp:positionH>
                <wp:positionV relativeFrom="paragraph">
                  <wp:posOffset>157480</wp:posOffset>
                </wp:positionV>
                <wp:extent cx="0" cy="8441690"/>
                <wp:effectExtent l="0" t="0" r="19050" b="16510"/>
                <wp:wrapNone/>
                <wp:docPr id="52"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16184" id="Line 116" o:spid="_x0000_s1026" style="position:absolute;flip:y;z-index:25166028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U/cGwIAADU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"/>
            </w:pict>
          </mc:Fallback>
        </mc:AlternateContent>
      </w:r>
      <w:r>
        <w:rPr>
          <w:noProof/>
          <w:lang w:val="en-IE" w:eastAsia="en-IE"/>
        </w:rPr>
        <mc:AlternateContent>
          <mc:Choice Requires="wps">
            <w:drawing>
              <wp:anchor distT="0" distB="0" distL="114295" distR="114295" simplePos="0" relativeHeight="251661312" behindDoc="0" locked="0" layoutInCell="1" allowOverlap="1" wp14:anchorId="59BCFC47" wp14:editId="4E0581E2">
                <wp:simplePos x="0" y="0"/>
                <wp:positionH relativeFrom="column">
                  <wp:posOffset>-1</wp:posOffset>
                </wp:positionH>
                <wp:positionV relativeFrom="paragraph">
                  <wp:posOffset>157480</wp:posOffset>
                </wp:positionV>
                <wp:extent cx="0" cy="8441690"/>
                <wp:effectExtent l="0" t="0" r="19050" b="16510"/>
                <wp:wrapNone/>
                <wp:docPr id="51"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FD1949" id="Line 117" o:spid="_x0000_s1026" style="position:absolute;z-index:251661312;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wnNFAIAACs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OOwnN&#10;FAIAACsEAAAOAAAAAAAAAAAAAAAAAC4CAABkcnMvZTJvRG9jLnhtbFBLAQItABQABgAIAAAAIQCt&#10;h9P/2gAAAAUBAAAPAAAAAAAAAAAAAAAAAG4EAABkcnMvZG93bnJldi54bWxQSwUGAAAAAAQABADz&#10;AAAAdQUAAAAA&#10;"/>
            </w:pict>
          </mc:Fallback>
        </mc:AlternateContent>
      </w:r>
      <w:r>
        <w:rPr>
          <w:noProof/>
          <w:lang w:val="en-IE" w:eastAsia="en-IE"/>
        </w:rPr>
        <mc:AlternateContent>
          <mc:Choice Requires="wps">
            <w:drawing>
              <wp:anchor distT="0" distB="0" distL="114300" distR="114300" simplePos="0" relativeHeight="251658240" behindDoc="0" locked="0" layoutInCell="1" allowOverlap="1" wp14:anchorId="42271685" wp14:editId="4454880E">
                <wp:simplePos x="0" y="0"/>
                <wp:positionH relativeFrom="column">
                  <wp:posOffset>-1143635</wp:posOffset>
                </wp:positionH>
                <wp:positionV relativeFrom="paragraph">
                  <wp:posOffset>1551305</wp:posOffset>
                </wp:positionV>
                <wp:extent cx="2844800" cy="471170"/>
                <wp:effectExtent l="1110615" t="0" r="1104265" b="0"/>
                <wp:wrapNone/>
                <wp:docPr id="50"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6E4BE" w14:textId="77777777" w:rsidR="005A08C8" w:rsidRDefault="005A08C8"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71685" id="Text Box 115" o:spid="_x0000_s1028" type="#_x0000_t202" style="position:absolute;left:0;text-align:left;margin-left:-90.05pt;margin-top:122.15pt;width:224pt;height:37.1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" filled="f" fillcolor="#0c9" stroked="f">
                <v:textbox style="layout-flow:vertical;mso-layout-flow-alt:bottom-to-top">
                  <w:txbxContent>
                    <w:p w14:paraId="3D26E4BE" w14:textId="77777777" w:rsidR="005A08C8" w:rsidRDefault="005A08C8"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5168" behindDoc="0" locked="0" layoutInCell="1" allowOverlap="1" wp14:anchorId="7097C747" wp14:editId="79F44977">
                <wp:simplePos x="0" y="0"/>
                <wp:positionH relativeFrom="column">
                  <wp:posOffset>855345</wp:posOffset>
                </wp:positionH>
                <wp:positionV relativeFrom="paragraph">
                  <wp:posOffset>7433945</wp:posOffset>
                </wp:positionV>
                <wp:extent cx="4587875" cy="883920"/>
                <wp:effectExtent l="0" t="0" r="0" b="0"/>
                <wp:wrapNone/>
                <wp:docPr id="49"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B1E49" w14:textId="77777777" w:rsidR="005A08C8" w:rsidRPr="00460028" w:rsidRDefault="005A08C8" w:rsidP="00460028">
                            <w:pPr>
                              <w:autoSpaceDE w:val="0"/>
                              <w:autoSpaceDN w:val="0"/>
                              <w:adjustRightInd w:val="0"/>
                              <w:jc w:val="center"/>
                              <w:rPr>
                                <w:rFonts w:cs="Arial"/>
                                <w:color w:val="000000"/>
                                <w:sz w:val="20"/>
                                <w:szCs w:val="18"/>
                                <w:lang w:val="fr-FR"/>
                              </w:rPr>
                            </w:pPr>
                            <w:r>
                              <w:rPr>
                                <w:color w:val="000000"/>
                                <w:sz w:val="20"/>
                                <w:szCs w:val="18"/>
                                <w:lang w:val="fr-FR"/>
                              </w:rPr>
                              <w:t>10, rue des Gaudines</w:t>
                            </w:r>
                          </w:p>
                          <w:p w14:paraId="1E75D0BB" w14:textId="77777777" w:rsidR="005A08C8" w:rsidRDefault="005A08C8"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28D5534D" w14:textId="77777777" w:rsidR="005A08C8" w:rsidRDefault="005A08C8"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AE981BF" w14:textId="77777777" w:rsidR="005A08C8" w:rsidRDefault="005A08C8"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7C747" id="Text Box 118" o:spid="_x0000_s1029" type="#_x0000_t202" style="position:absolute;left:0;text-align:left;margin-left:67.35pt;margin-top:585.35pt;width:361.25pt;height:6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" filled="f" fillcolor="#0c9" stroked="f">
                <v:textbox>
                  <w:txbxContent>
                    <w:p w14:paraId="6E6B1E49" w14:textId="77777777" w:rsidR="005A08C8" w:rsidRPr="00460028" w:rsidRDefault="005A08C8" w:rsidP="00460028">
                      <w:pPr>
                        <w:autoSpaceDE w:val="0"/>
                        <w:autoSpaceDN w:val="0"/>
                        <w:adjustRightInd w:val="0"/>
                        <w:jc w:val="center"/>
                        <w:rPr>
                          <w:rFonts w:cs="Arial"/>
                          <w:color w:val="000000"/>
                          <w:sz w:val="20"/>
                          <w:szCs w:val="18"/>
                          <w:lang w:val="fr-FR"/>
                        </w:rPr>
                      </w:pPr>
                      <w:r>
                        <w:rPr>
                          <w:color w:val="000000"/>
                          <w:sz w:val="20"/>
                          <w:szCs w:val="18"/>
                          <w:lang w:val="fr-FR"/>
                        </w:rPr>
                        <w:t>10, rue des Gaudines</w:t>
                      </w:r>
                    </w:p>
                    <w:p w14:paraId="1E75D0BB" w14:textId="77777777" w:rsidR="005A08C8" w:rsidRDefault="005A08C8"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28D5534D" w14:textId="77777777" w:rsidR="005A08C8" w:rsidRDefault="005A08C8"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AE981BF" w14:textId="77777777" w:rsidR="005A08C8" w:rsidRDefault="005A08C8"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Pr>
          <w:noProof/>
          <w:lang w:val="en-IE" w:eastAsia="en-IE"/>
        </w:rPr>
        <w:drawing>
          <wp:anchor distT="0" distB="0" distL="114300" distR="114300" simplePos="0" relativeHeight="251654144" behindDoc="0" locked="0" layoutInCell="1" allowOverlap="1" wp14:anchorId="09C4DC44" wp14:editId="2BB345E7">
            <wp:simplePos x="0" y="0"/>
            <wp:positionH relativeFrom="column">
              <wp:posOffset>2514600</wp:posOffset>
            </wp:positionH>
            <wp:positionV relativeFrom="paragraph">
              <wp:posOffset>4611370</wp:posOffset>
            </wp:positionV>
            <wp:extent cx="898525" cy="1236980"/>
            <wp:effectExtent l="0" t="0" r="0" b="1270"/>
            <wp:wrapNone/>
            <wp:docPr id="1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14:sizeRelH relativeFrom="page">
              <wp14:pctWidth>0</wp14:pctWidth>
            </wp14:sizeRelH>
            <wp14:sizeRelV relativeFrom="page">
              <wp14:pctHeight>0</wp14:pctHeight>
            </wp14:sizeRelV>
          </wp:anchor>
        </w:drawing>
      </w:r>
      <w:r w:rsidR="00BC2898" w:rsidRPr="00371BEF">
        <w:br w:type="page"/>
      </w:r>
      <w:bookmarkStart w:id="26" w:name="_Toc216674835"/>
      <w:r w:rsidR="00BC2898" w:rsidRPr="00371BEF">
        <w:lastRenderedPageBreak/>
        <w:t>Document Revisions</w:t>
      </w:r>
      <w:bookmarkEnd w:id="1"/>
      <w:bookmarkEnd w:id="26"/>
    </w:p>
    <w:p w14:paraId="174D2A36" w14:textId="77777777" w:rsidR="00BC2898" w:rsidRPr="00371BEF" w:rsidRDefault="00BC2898" w:rsidP="00A163D8">
      <w:pPr>
        <w:pStyle w:val="BodyText"/>
      </w:pPr>
      <w:r w:rsidRPr="00371BEF">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BC2898" w:rsidRPr="00371BEF" w14:paraId="553E6B3E" w14:textId="77777777">
        <w:tc>
          <w:tcPr>
            <w:tcW w:w="1908" w:type="dxa"/>
          </w:tcPr>
          <w:p w14:paraId="06590C6C" w14:textId="77777777" w:rsidR="00BC2898" w:rsidRPr="00371BEF" w:rsidRDefault="00BC2898" w:rsidP="00A163D8">
            <w:pPr>
              <w:spacing w:before="60" w:after="60"/>
              <w:jc w:val="center"/>
              <w:rPr>
                <w:rFonts w:cs="Arial"/>
                <w:b/>
                <w:bCs/>
              </w:rPr>
            </w:pPr>
            <w:r w:rsidRPr="00371BEF">
              <w:rPr>
                <w:rFonts w:cs="Arial"/>
                <w:b/>
                <w:bCs/>
              </w:rPr>
              <w:t>Date</w:t>
            </w:r>
          </w:p>
        </w:tc>
        <w:tc>
          <w:tcPr>
            <w:tcW w:w="3360" w:type="dxa"/>
          </w:tcPr>
          <w:p w14:paraId="213E448F" w14:textId="77777777" w:rsidR="00BC2898" w:rsidRPr="00371BEF" w:rsidRDefault="00BC2898" w:rsidP="00A163D8">
            <w:pPr>
              <w:spacing w:before="60" w:after="60"/>
              <w:jc w:val="center"/>
              <w:rPr>
                <w:rFonts w:cs="Arial"/>
                <w:b/>
                <w:bCs/>
              </w:rPr>
            </w:pPr>
            <w:r w:rsidRPr="00371BEF">
              <w:rPr>
                <w:rFonts w:cs="Arial"/>
                <w:b/>
                <w:bCs/>
              </w:rPr>
              <w:t>Page / Section Revised</w:t>
            </w:r>
          </w:p>
        </w:tc>
        <w:tc>
          <w:tcPr>
            <w:tcW w:w="4161" w:type="dxa"/>
          </w:tcPr>
          <w:p w14:paraId="6CD8D3B3" w14:textId="77777777" w:rsidR="00BC2898" w:rsidRPr="00371BEF" w:rsidRDefault="00BC2898" w:rsidP="00A163D8">
            <w:pPr>
              <w:spacing w:before="60" w:after="60"/>
              <w:jc w:val="center"/>
              <w:rPr>
                <w:rFonts w:cs="Arial"/>
                <w:b/>
                <w:bCs/>
              </w:rPr>
            </w:pPr>
            <w:r w:rsidRPr="00371BEF">
              <w:rPr>
                <w:rFonts w:cs="Arial"/>
                <w:b/>
                <w:bCs/>
              </w:rPr>
              <w:t>Requirement for Revision</w:t>
            </w:r>
          </w:p>
        </w:tc>
      </w:tr>
      <w:tr w:rsidR="00BC2898" w:rsidRPr="00371BEF" w14:paraId="1E07E446" w14:textId="77777777" w:rsidTr="00B534F2">
        <w:trPr>
          <w:trHeight w:val="851"/>
        </w:trPr>
        <w:tc>
          <w:tcPr>
            <w:tcW w:w="1908" w:type="dxa"/>
            <w:vAlign w:val="center"/>
          </w:tcPr>
          <w:p w14:paraId="56A5150B" w14:textId="609A95F5" w:rsidR="00BC2898" w:rsidRPr="00371BEF" w:rsidRDefault="003E706F" w:rsidP="00A163D8">
            <w:pPr>
              <w:spacing w:before="60" w:after="60"/>
              <w:rPr>
                <w:highlight w:val="yellow"/>
              </w:rPr>
            </w:pPr>
            <w:r w:rsidRPr="003805F0">
              <w:t>25 September 2013</w:t>
            </w:r>
          </w:p>
        </w:tc>
        <w:tc>
          <w:tcPr>
            <w:tcW w:w="3360" w:type="dxa"/>
            <w:vAlign w:val="center"/>
          </w:tcPr>
          <w:p w14:paraId="162539F0" w14:textId="33EBAAAF" w:rsidR="00BC2898" w:rsidRPr="00371BEF" w:rsidRDefault="00BC2898" w:rsidP="00A163D8">
            <w:pPr>
              <w:spacing w:before="60" w:after="60"/>
              <w:rPr>
                <w:highlight w:val="yellow"/>
              </w:rPr>
            </w:pPr>
          </w:p>
        </w:tc>
        <w:tc>
          <w:tcPr>
            <w:tcW w:w="4161" w:type="dxa"/>
            <w:vAlign w:val="center"/>
          </w:tcPr>
          <w:p w14:paraId="2D2C7817" w14:textId="3B2639A2" w:rsidR="00BC2898" w:rsidRPr="00371BEF" w:rsidRDefault="003E706F" w:rsidP="00A163D8">
            <w:pPr>
              <w:spacing w:before="60" w:after="60"/>
            </w:pPr>
            <w:r>
              <w:t>As result of suggested changes from the workshop on producing an IALA S-100 Product Specification, June 2013</w:t>
            </w:r>
          </w:p>
        </w:tc>
      </w:tr>
      <w:tr w:rsidR="00BC2898" w:rsidRPr="00371BEF" w14:paraId="277690E4" w14:textId="77777777" w:rsidTr="00B534F2">
        <w:trPr>
          <w:trHeight w:val="851"/>
        </w:trPr>
        <w:tc>
          <w:tcPr>
            <w:tcW w:w="1908" w:type="dxa"/>
            <w:vAlign w:val="center"/>
          </w:tcPr>
          <w:p w14:paraId="6309943D" w14:textId="0188C6CC" w:rsidR="00BC2898" w:rsidRDefault="00922782" w:rsidP="00A163D8">
            <w:pPr>
              <w:spacing w:before="60" w:after="60"/>
              <w:rPr>
                <w:ins w:id="27" w:author="Nick Ward" w:date="2015-09-17T18:02:00Z"/>
              </w:rPr>
            </w:pPr>
            <w:ins w:id="28" w:author="Nick Ward" w:date="2015-09-17T18:02:00Z">
              <w:r>
                <w:t>17 September</w:t>
              </w:r>
            </w:ins>
          </w:p>
          <w:p w14:paraId="2FCD03B5" w14:textId="773F4364" w:rsidR="00922782" w:rsidRPr="00371BEF" w:rsidRDefault="00922782" w:rsidP="00A163D8">
            <w:pPr>
              <w:spacing w:before="60" w:after="60"/>
            </w:pPr>
            <w:ins w:id="29" w:author="Nick Ward" w:date="2015-09-17T18:02:00Z">
              <w:r>
                <w:t>2015</w:t>
              </w:r>
            </w:ins>
          </w:p>
        </w:tc>
        <w:tc>
          <w:tcPr>
            <w:tcW w:w="3360" w:type="dxa"/>
            <w:vAlign w:val="center"/>
          </w:tcPr>
          <w:p w14:paraId="67140C05" w14:textId="77777777" w:rsidR="00BC2898" w:rsidRPr="00371BEF" w:rsidRDefault="00BC2898" w:rsidP="00A163D8">
            <w:pPr>
              <w:spacing w:before="60" w:after="60"/>
            </w:pPr>
          </w:p>
        </w:tc>
        <w:tc>
          <w:tcPr>
            <w:tcW w:w="4161" w:type="dxa"/>
            <w:vAlign w:val="center"/>
          </w:tcPr>
          <w:p w14:paraId="071E10C9" w14:textId="71A26637" w:rsidR="00BC2898" w:rsidRPr="00371BEF" w:rsidRDefault="00922782" w:rsidP="00A163D8">
            <w:pPr>
              <w:spacing w:before="60" w:after="60"/>
            </w:pPr>
            <w:ins w:id="30" w:author="Nick Ward" w:date="2015-09-17T18:02:00Z">
              <w:r>
                <w:t xml:space="preserve">Further changes to reflect changes </w:t>
              </w:r>
            </w:ins>
            <w:ins w:id="31" w:author="Nick Ward" w:date="2015-09-17T18:03:00Z">
              <w:r>
                <w:t>in terminology and approach</w:t>
              </w:r>
            </w:ins>
          </w:p>
        </w:tc>
      </w:tr>
      <w:tr w:rsidR="00BC2898" w:rsidRPr="00371BEF" w14:paraId="754A5DAA" w14:textId="77777777" w:rsidTr="00B534F2">
        <w:trPr>
          <w:trHeight w:val="851"/>
        </w:trPr>
        <w:tc>
          <w:tcPr>
            <w:tcW w:w="1908" w:type="dxa"/>
            <w:vAlign w:val="center"/>
          </w:tcPr>
          <w:p w14:paraId="0AA13234" w14:textId="77777777" w:rsidR="00BC2898" w:rsidRPr="00371BEF" w:rsidRDefault="00BC2898" w:rsidP="00A163D8">
            <w:pPr>
              <w:spacing w:before="60" w:after="60"/>
            </w:pPr>
          </w:p>
        </w:tc>
        <w:tc>
          <w:tcPr>
            <w:tcW w:w="3360" w:type="dxa"/>
            <w:vAlign w:val="center"/>
          </w:tcPr>
          <w:p w14:paraId="650FB148" w14:textId="77777777" w:rsidR="00BC2898" w:rsidRPr="00371BEF" w:rsidRDefault="00BC2898" w:rsidP="00A163D8">
            <w:pPr>
              <w:spacing w:before="60" w:after="60"/>
            </w:pPr>
          </w:p>
        </w:tc>
        <w:tc>
          <w:tcPr>
            <w:tcW w:w="4161" w:type="dxa"/>
            <w:vAlign w:val="center"/>
          </w:tcPr>
          <w:p w14:paraId="2611006F" w14:textId="77777777" w:rsidR="00BC2898" w:rsidRPr="00371BEF" w:rsidRDefault="00BC2898" w:rsidP="00A163D8">
            <w:pPr>
              <w:spacing w:before="60" w:after="60"/>
            </w:pPr>
          </w:p>
        </w:tc>
      </w:tr>
      <w:tr w:rsidR="00BC2898" w:rsidRPr="00371BEF" w14:paraId="48E895B2" w14:textId="77777777" w:rsidTr="00B534F2">
        <w:trPr>
          <w:trHeight w:val="851"/>
        </w:trPr>
        <w:tc>
          <w:tcPr>
            <w:tcW w:w="1908" w:type="dxa"/>
            <w:vAlign w:val="center"/>
          </w:tcPr>
          <w:p w14:paraId="40F83D91" w14:textId="77777777" w:rsidR="00BC2898" w:rsidRPr="00371BEF" w:rsidRDefault="00BC2898" w:rsidP="00A163D8">
            <w:pPr>
              <w:spacing w:before="60" w:after="60"/>
            </w:pPr>
          </w:p>
        </w:tc>
        <w:tc>
          <w:tcPr>
            <w:tcW w:w="3360" w:type="dxa"/>
            <w:vAlign w:val="center"/>
          </w:tcPr>
          <w:p w14:paraId="0E5EB26E" w14:textId="77777777" w:rsidR="00BC2898" w:rsidRPr="00371BEF" w:rsidRDefault="00BC2898" w:rsidP="00A163D8">
            <w:pPr>
              <w:spacing w:before="60" w:after="60"/>
            </w:pPr>
          </w:p>
        </w:tc>
        <w:tc>
          <w:tcPr>
            <w:tcW w:w="4161" w:type="dxa"/>
            <w:vAlign w:val="center"/>
          </w:tcPr>
          <w:p w14:paraId="61EFD5C3" w14:textId="77777777" w:rsidR="00BC2898" w:rsidRPr="00371BEF" w:rsidRDefault="00BC2898" w:rsidP="00A163D8">
            <w:pPr>
              <w:spacing w:before="60" w:after="60"/>
            </w:pPr>
          </w:p>
        </w:tc>
      </w:tr>
      <w:tr w:rsidR="00BC2898" w:rsidRPr="00371BEF" w14:paraId="0AA3B36E" w14:textId="77777777" w:rsidTr="00B534F2">
        <w:trPr>
          <w:trHeight w:val="851"/>
        </w:trPr>
        <w:tc>
          <w:tcPr>
            <w:tcW w:w="1908" w:type="dxa"/>
            <w:vAlign w:val="center"/>
          </w:tcPr>
          <w:p w14:paraId="1DC3B12C" w14:textId="77777777" w:rsidR="00BC2898" w:rsidRPr="00371BEF" w:rsidRDefault="00BC2898" w:rsidP="00A163D8">
            <w:pPr>
              <w:spacing w:before="60" w:after="60"/>
            </w:pPr>
          </w:p>
        </w:tc>
        <w:tc>
          <w:tcPr>
            <w:tcW w:w="3360" w:type="dxa"/>
            <w:vAlign w:val="center"/>
          </w:tcPr>
          <w:p w14:paraId="7770A0D9" w14:textId="77777777" w:rsidR="00BC2898" w:rsidRPr="00371BEF" w:rsidRDefault="00BC2898" w:rsidP="00A163D8">
            <w:pPr>
              <w:spacing w:before="60" w:after="60"/>
            </w:pPr>
          </w:p>
        </w:tc>
        <w:tc>
          <w:tcPr>
            <w:tcW w:w="4161" w:type="dxa"/>
            <w:vAlign w:val="center"/>
          </w:tcPr>
          <w:p w14:paraId="36D7AA0E" w14:textId="77777777" w:rsidR="00BC2898" w:rsidRPr="00371BEF" w:rsidRDefault="00BC2898" w:rsidP="00A163D8">
            <w:pPr>
              <w:spacing w:before="60" w:after="60"/>
            </w:pPr>
          </w:p>
        </w:tc>
      </w:tr>
      <w:tr w:rsidR="00BC2898" w:rsidRPr="00371BEF" w14:paraId="75558BCE" w14:textId="77777777" w:rsidTr="00B534F2">
        <w:trPr>
          <w:trHeight w:val="851"/>
        </w:trPr>
        <w:tc>
          <w:tcPr>
            <w:tcW w:w="1908" w:type="dxa"/>
            <w:vAlign w:val="center"/>
          </w:tcPr>
          <w:p w14:paraId="45273C5B" w14:textId="77777777" w:rsidR="00BC2898" w:rsidRPr="00371BEF" w:rsidRDefault="00BC2898" w:rsidP="00A163D8">
            <w:pPr>
              <w:spacing w:before="60" w:after="60"/>
            </w:pPr>
          </w:p>
        </w:tc>
        <w:tc>
          <w:tcPr>
            <w:tcW w:w="3360" w:type="dxa"/>
            <w:vAlign w:val="center"/>
          </w:tcPr>
          <w:p w14:paraId="0D434E25" w14:textId="77777777" w:rsidR="00BC2898" w:rsidRPr="00371BEF" w:rsidRDefault="00BC2898" w:rsidP="00A163D8">
            <w:pPr>
              <w:spacing w:before="60" w:after="60"/>
            </w:pPr>
          </w:p>
        </w:tc>
        <w:tc>
          <w:tcPr>
            <w:tcW w:w="4161" w:type="dxa"/>
            <w:vAlign w:val="center"/>
          </w:tcPr>
          <w:p w14:paraId="6A19A82C" w14:textId="77777777" w:rsidR="00BC2898" w:rsidRPr="00371BEF" w:rsidRDefault="00BC2898" w:rsidP="00A163D8">
            <w:pPr>
              <w:spacing w:before="60" w:after="60"/>
            </w:pPr>
          </w:p>
        </w:tc>
      </w:tr>
    </w:tbl>
    <w:p w14:paraId="6DE14649" w14:textId="77777777" w:rsidR="00BC2898" w:rsidRPr="00371BEF" w:rsidRDefault="00BC2898" w:rsidP="003F4965">
      <w:pPr>
        <w:pStyle w:val="Title"/>
      </w:pPr>
      <w:r w:rsidRPr="00371BEF">
        <w:br w:type="page"/>
      </w:r>
      <w:bookmarkStart w:id="32" w:name="_Toc216674836"/>
      <w:bookmarkStart w:id="33" w:name="_Toc367954051"/>
      <w:r w:rsidRPr="00371BEF">
        <w:lastRenderedPageBreak/>
        <w:t>Table of Contents</w:t>
      </w:r>
      <w:bookmarkEnd w:id="32"/>
      <w:bookmarkEnd w:id="33"/>
    </w:p>
    <w:p w14:paraId="0293B339" w14:textId="77777777" w:rsidR="00E31199" w:rsidRDefault="00E31199">
      <w:pPr>
        <w:pStyle w:val="TOC1"/>
        <w:rPr>
          <w:rFonts w:asciiTheme="minorHAnsi" w:eastAsiaTheme="minorEastAsia" w:hAnsiTheme="minorHAnsi" w:cstheme="minorBidi"/>
          <w:lang w:val="nb-NO" w:eastAsia="nb-NO"/>
        </w:rPr>
      </w:pPr>
      <w:r>
        <w:rPr>
          <w:rFonts w:ascii="Calibri" w:hAnsi="Calibri"/>
          <w:b/>
          <w:bCs/>
          <w:caps/>
          <w:sz w:val="24"/>
          <w:szCs w:val="24"/>
          <w:lang w:eastAsia="en-US"/>
        </w:rPr>
        <w:fldChar w:fldCharType="begin"/>
      </w:r>
      <w:r>
        <w:rPr>
          <w:rFonts w:ascii="Calibri" w:hAnsi="Calibri"/>
          <w:b/>
          <w:bCs/>
          <w:caps/>
          <w:sz w:val="24"/>
          <w:szCs w:val="24"/>
          <w:lang w:eastAsia="en-US"/>
        </w:rPr>
        <w:instrText xml:space="preserve"> TOC \o "2-3" \h \z \t "Heading 1;1;Annex;1;Title;1" </w:instrText>
      </w:r>
      <w:r>
        <w:rPr>
          <w:rFonts w:ascii="Calibri" w:hAnsi="Calibri"/>
          <w:b/>
          <w:bCs/>
          <w:caps/>
          <w:sz w:val="24"/>
          <w:szCs w:val="24"/>
          <w:lang w:eastAsia="en-US"/>
        </w:rPr>
        <w:fldChar w:fldCharType="separate"/>
      </w:r>
      <w:hyperlink w:anchor="_Toc367954050" w:history="1">
        <w:r w:rsidRPr="003C420B">
          <w:rPr>
            <w:rStyle w:val="Hyperlink"/>
          </w:rPr>
          <w:t>Document Revisions</w:t>
        </w:r>
        <w:r>
          <w:rPr>
            <w:webHidden/>
          </w:rPr>
          <w:tab/>
        </w:r>
        <w:r>
          <w:rPr>
            <w:webHidden/>
          </w:rPr>
          <w:fldChar w:fldCharType="begin"/>
        </w:r>
        <w:r>
          <w:rPr>
            <w:webHidden/>
          </w:rPr>
          <w:instrText xml:space="preserve"> PAGEREF _Toc367954050 \h </w:instrText>
        </w:r>
        <w:r>
          <w:rPr>
            <w:webHidden/>
          </w:rPr>
        </w:r>
        <w:r>
          <w:rPr>
            <w:webHidden/>
          </w:rPr>
          <w:fldChar w:fldCharType="separate"/>
        </w:r>
        <w:r>
          <w:rPr>
            <w:webHidden/>
          </w:rPr>
          <w:t>1</w:t>
        </w:r>
        <w:r>
          <w:rPr>
            <w:webHidden/>
          </w:rPr>
          <w:fldChar w:fldCharType="end"/>
        </w:r>
      </w:hyperlink>
    </w:p>
    <w:p w14:paraId="774F5570" w14:textId="77777777" w:rsidR="00E31199" w:rsidRDefault="00975957">
      <w:pPr>
        <w:pStyle w:val="TOC1"/>
        <w:rPr>
          <w:rFonts w:asciiTheme="minorHAnsi" w:eastAsiaTheme="minorEastAsia" w:hAnsiTheme="minorHAnsi" w:cstheme="minorBidi"/>
          <w:lang w:val="nb-NO" w:eastAsia="nb-NO"/>
        </w:rPr>
      </w:pPr>
      <w:hyperlink w:anchor="_Toc367954051" w:history="1">
        <w:r w:rsidR="00E31199" w:rsidRPr="003C420B">
          <w:rPr>
            <w:rStyle w:val="Hyperlink"/>
          </w:rPr>
          <w:t>Table of Contents</w:t>
        </w:r>
        <w:r w:rsidR="00E31199">
          <w:rPr>
            <w:webHidden/>
          </w:rPr>
          <w:tab/>
        </w:r>
        <w:r w:rsidR="00E31199">
          <w:rPr>
            <w:webHidden/>
          </w:rPr>
          <w:fldChar w:fldCharType="begin"/>
        </w:r>
        <w:r w:rsidR="00E31199">
          <w:rPr>
            <w:webHidden/>
          </w:rPr>
          <w:instrText xml:space="preserve"> PAGEREF _Toc367954051 \h </w:instrText>
        </w:r>
        <w:r w:rsidR="00E31199">
          <w:rPr>
            <w:webHidden/>
          </w:rPr>
        </w:r>
        <w:r w:rsidR="00E31199">
          <w:rPr>
            <w:webHidden/>
          </w:rPr>
          <w:fldChar w:fldCharType="separate"/>
        </w:r>
        <w:r w:rsidR="00E31199">
          <w:rPr>
            <w:webHidden/>
          </w:rPr>
          <w:t>3</w:t>
        </w:r>
        <w:r w:rsidR="00E31199">
          <w:rPr>
            <w:webHidden/>
          </w:rPr>
          <w:fldChar w:fldCharType="end"/>
        </w:r>
      </w:hyperlink>
    </w:p>
    <w:p w14:paraId="398DB1AF" w14:textId="77777777" w:rsidR="00E31199" w:rsidRDefault="00975957">
      <w:pPr>
        <w:pStyle w:val="TOC1"/>
        <w:rPr>
          <w:rFonts w:asciiTheme="minorHAnsi" w:eastAsiaTheme="minorEastAsia" w:hAnsiTheme="minorHAnsi" w:cstheme="minorBidi"/>
          <w:lang w:val="nb-NO" w:eastAsia="nb-NO"/>
        </w:rPr>
      </w:pPr>
      <w:hyperlink w:anchor="_Toc367954052" w:history="1">
        <w:r w:rsidR="00E31199" w:rsidRPr="003C420B">
          <w:rPr>
            <w:rStyle w:val="Hyperlink"/>
          </w:rPr>
          <w:t>Index of Tables</w:t>
        </w:r>
        <w:r w:rsidR="00E31199">
          <w:rPr>
            <w:webHidden/>
          </w:rPr>
          <w:tab/>
        </w:r>
        <w:r w:rsidR="00E31199">
          <w:rPr>
            <w:webHidden/>
          </w:rPr>
          <w:fldChar w:fldCharType="begin"/>
        </w:r>
        <w:r w:rsidR="00E31199">
          <w:rPr>
            <w:webHidden/>
          </w:rPr>
          <w:instrText xml:space="preserve"> PAGEREF _Toc367954052 \h </w:instrText>
        </w:r>
        <w:r w:rsidR="00E31199">
          <w:rPr>
            <w:webHidden/>
          </w:rPr>
        </w:r>
        <w:r w:rsidR="00E31199">
          <w:rPr>
            <w:webHidden/>
          </w:rPr>
          <w:fldChar w:fldCharType="separate"/>
        </w:r>
        <w:r w:rsidR="00E31199">
          <w:rPr>
            <w:webHidden/>
          </w:rPr>
          <w:t>4</w:t>
        </w:r>
        <w:r w:rsidR="00E31199">
          <w:rPr>
            <w:webHidden/>
          </w:rPr>
          <w:fldChar w:fldCharType="end"/>
        </w:r>
      </w:hyperlink>
    </w:p>
    <w:p w14:paraId="0BE66B0E" w14:textId="77777777" w:rsidR="00E31199" w:rsidRDefault="00975957">
      <w:pPr>
        <w:pStyle w:val="TOC1"/>
        <w:rPr>
          <w:rFonts w:asciiTheme="minorHAnsi" w:eastAsiaTheme="minorEastAsia" w:hAnsiTheme="minorHAnsi" w:cstheme="minorBidi"/>
          <w:lang w:val="nb-NO" w:eastAsia="nb-NO"/>
        </w:rPr>
      </w:pPr>
      <w:hyperlink w:anchor="_Toc367954053" w:history="1">
        <w:r w:rsidR="00E31199" w:rsidRPr="003C420B">
          <w:rPr>
            <w:rStyle w:val="Hyperlink"/>
          </w:rPr>
          <w:t>Index of Figures</w:t>
        </w:r>
        <w:r w:rsidR="00E31199">
          <w:rPr>
            <w:webHidden/>
          </w:rPr>
          <w:tab/>
        </w:r>
        <w:r w:rsidR="00E31199">
          <w:rPr>
            <w:webHidden/>
          </w:rPr>
          <w:fldChar w:fldCharType="begin"/>
        </w:r>
        <w:r w:rsidR="00E31199">
          <w:rPr>
            <w:webHidden/>
          </w:rPr>
          <w:instrText xml:space="preserve"> PAGEREF _Toc367954053 \h </w:instrText>
        </w:r>
        <w:r w:rsidR="00E31199">
          <w:rPr>
            <w:webHidden/>
          </w:rPr>
        </w:r>
        <w:r w:rsidR="00E31199">
          <w:rPr>
            <w:webHidden/>
          </w:rPr>
          <w:fldChar w:fldCharType="separate"/>
        </w:r>
        <w:r w:rsidR="00E31199">
          <w:rPr>
            <w:webHidden/>
          </w:rPr>
          <w:t>4</w:t>
        </w:r>
        <w:r w:rsidR="00E31199">
          <w:rPr>
            <w:webHidden/>
          </w:rPr>
          <w:fldChar w:fldCharType="end"/>
        </w:r>
      </w:hyperlink>
    </w:p>
    <w:p w14:paraId="21A5C1D1" w14:textId="77777777" w:rsidR="00E31199" w:rsidRDefault="00975957">
      <w:pPr>
        <w:pStyle w:val="TOC1"/>
        <w:rPr>
          <w:rFonts w:asciiTheme="minorHAnsi" w:eastAsiaTheme="minorEastAsia" w:hAnsiTheme="minorHAnsi" w:cstheme="minorBidi"/>
          <w:lang w:val="nb-NO" w:eastAsia="nb-NO"/>
        </w:rPr>
      </w:pPr>
      <w:hyperlink w:anchor="_Toc367954054" w:history="1">
        <w:r w:rsidR="00E31199" w:rsidRPr="003C420B">
          <w:rPr>
            <w:rStyle w:val="Hyperlink"/>
          </w:rPr>
          <w:t>Procedures for the Management of the IALA Domains under the IHO Registry</w:t>
        </w:r>
        <w:r w:rsidR="00E31199">
          <w:rPr>
            <w:webHidden/>
          </w:rPr>
          <w:tab/>
        </w:r>
        <w:r w:rsidR="00E31199">
          <w:rPr>
            <w:webHidden/>
          </w:rPr>
          <w:fldChar w:fldCharType="begin"/>
        </w:r>
        <w:r w:rsidR="00E31199">
          <w:rPr>
            <w:webHidden/>
          </w:rPr>
          <w:instrText xml:space="preserve"> PAGEREF _Toc367954054 \h </w:instrText>
        </w:r>
        <w:r w:rsidR="00E31199">
          <w:rPr>
            <w:webHidden/>
          </w:rPr>
        </w:r>
        <w:r w:rsidR="00E31199">
          <w:rPr>
            <w:webHidden/>
          </w:rPr>
          <w:fldChar w:fldCharType="separate"/>
        </w:r>
        <w:r w:rsidR="00E31199">
          <w:rPr>
            <w:webHidden/>
          </w:rPr>
          <w:t>5</w:t>
        </w:r>
        <w:r w:rsidR="00E31199">
          <w:rPr>
            <w:webHidden/>
          </w:rPr>
          <w:fldChar w:fldCharType="end"/>
        </w:r>
      </w:hyperlink>
    </w:p>
    <w:p w14:paraId="6F093E92" w14:textId="77777777" w:rsidR="00E31199" w:rsidRDefault="00975957">
      <w:pPr>
        <w:pStyle w:val="TOC1"/>
        <w:rPr>
          <w:rFonts w:asciiTheme="minorHAnsi" w:eastAsiaTheme="minorEastAsia" w:hAnsiTheme="minorHAnsi" w:cstheme="minorBidi"/>
          <w:lang w:val="nb-NO" w:eastAsia="nb-NO"/>
        </w:rPr>
      </w:pPr>
      <w:hyperlink w:anchor="_Toc367954055" w:history="1">
        <w:r w:rsidR="00E31199" w:rsidRPr="003C420B">
          <w:rPr>
            <w:rStyle w:val="Hyperlink"/>
          </w:rPr>
          <w:t>1</w:t>
        </w:r>
        <w:r w:rsidR="00E31199">
          <w:rPr>
            <w:rFonts w:asciiTheme="minorHAnsi" w:eastAsiaTheme="minorEastAsia" w:hAnsiTheme="minorHAnsi" w:cstheme="minorBidi"/>
            <w:lang w:val="nb-NO" w:eastAsia="nb-NO"/>
          </w:rPr>
          <w:tab/>
        </w:r>
        <w:r w:rsidR="00E31199" w:rsidRPr="003C420B">
          <w:rPr>
            <w:rStyle w:val="Hyperlink"/>
          </w:rPr>
          <w:t>Introduction</w:t>
        </w:r>
        <w:r w:rsidR="00E31199">
          <w:rPr>
            <w:webHidden/>
          </w:rPr>
          <w:tab/>
        </w:r>
        <w:r w:rsidR="00E31199">
          <w:rPr>
            <w:webHidden/>
          </w:rPr>
          <w:fldChar w:fldCharType="begin"/>
        </w:r>
        <w:r w:rsidR="00E31199">
          <w:rPr>
            <w:webHidden/>
          </w:rPr>
          <w:instrText xml:space="preserve"> PAGEREF _Toc367954055 \h </w:instrText>
        </w:r>
        <w:r w:rsidR="00E31199">
          <w:rPr>
            <w:webHidden/>
          </w:rPr>
        </w:r>
        <w:r w:rsidR="00E31199">
          <w:rPr>
            <w:webHidden/>
          </w:rPr>
          <w:fldChar w:fldCharType="separate"/>
        </w:r>
        <w:r w:rsidR="00E31199">
          <w:rPr>
            <w:webHidden/>
          </w:rPr>
          <w:t>5</w:t>
        </w:r>
        <w:r w:rsidR="00E31199">
          <w:rPr>
            <w:webHidden/>
          </w:rPr>
          <w:fldChar w:fldCharType="end"/>
        </w:r>
      </w:hyperlink>
    </w:p>
    <w:p w14:paraId="50B26A76" w14:textId="77777777" w:rsidR="00E31199" w:rsidRDefault="00975957">
      <w:pPr>
        <w:pStyle w:val="TOC1"/>
        <w:rPr>
          <w:rFonts w:asciiTheme="minorHAnsi" w:eastAsiaTheme="minorEastAsia" w:hAnsiTheme="minorHAnsi" w:cstheme="minorBidi"/>
          <w:lang w:val="nb-NO" w:eastAsia="nb-NO"/>
        </w:rPr>
      </w:pPr>
      <w:hyperlink w:anchor="_Toc367954056" w:history="1">
        <w:r w:rsidR="00E31199" w:rsidRPr="003C420B">
          <w:rPr>
            <w:rStyle w:val="Hyperlink"/>
          </w:rPr>
          <w:t>2</w:t>
        </w:r>
        <w:r w:rsidR="00E31199">
          <w:rPr>
            <w:rFonts w:asciiTheme="minorHAnsi" w:eastAsiaTheme="minorEastAsia" w:hAnsiTheme="minorHAnsi" w:cstheme="minorBidi"/>
            <w:lang w:val="nb-NO" w:eastAsia="nb-NO"/>
          </w:rPr>
          <w:tab/>
        </w:r>
        <w:r w:rsidR="00E31199" w:rsidRPr="003C420B">
          <w:rPr>
            <w:rStyle w:val="Hyperlink"/>
          </w:rPr>
          <w:t>Background</w:t>
        </w:r>
        <w:r w:rsidR="00E31199">
          <w:rPr>
            <w:webHidden/>
          </w:rPr>
          <w:tab/>
        </w:r>
        <w:r w:rsidR="00E31199">
          <w:rPr>
            <w:webHidden/>
          </w:rPr>
          <w:fldChar w:fldCharType="begin"/>
        </w:r>
        <w:r w:rsidR="00E31199">
          <w:rPr>
            <w:webHidden/>
          </w:rPr>
          <w:instrText xml:space="preserve"> PAGEREF _Toc367954056 \h </w:instrText>
        </w:r>
        <w:r w:rsidR="00E31199">
          <w:rPr>
            <w:webHidden/>
          </w:rPr>
        </w:r>
        <w:r w:rsidR="00E31199">
          <w:rPr>
            <w:webHidden/>
          </w:rPr>
          <w:fldChar w:fldCharType="separate"/>
        </w:r>
        <w:r w:rsidR="00E31199">
          <w:rPr>
            <w:webHidden/>
          </w:rPr>
          <w:t>5</w:t>
        </w:r>
        <w:r w:rsidR="00E31199">
          <w:rPr>
            <w:webHidden/>
          </w:rPr>
          <w:fldChar w:fldCharType="end"/>
        </w:r>
      </w:hyperlink>
    </w:p>
    <w:p w14:paraId="67AB21A2" w14:textId="77777777" w:rsidR="00E31199" w:rsidRDefault="00975957">
      <w:pPr>
        <w:pStyle w:val="TOC1"/>
        <w:rPr>
          <w:rFonts w:asciiTheme="minorHAnsi" w:eastAsiaTheme="minorEastAsia" w:hAnsiTheme="minorHAnsi" w:cstheme="minorBidi"/>
          <w:lang w:val="nb-NO" w:eastAsia="nb-NO"/>
        </w:rPr>
      </w:pPr>
      <w:hyperlink w:anchor="_Toc367954057" w:history="1">
        <w:r w:rsidR="00E31199" w:rsidRPr="003C420B">
          <w:rPr>
            <w:rStyle w:val="Hyperlink"/>
          </w:rPr>
          <w:t>3</w:t>
        </w:r>
        <w:r w:rsidR="00E31199">
          <w:rPr>
            <w:rFonts w:asciiTheme="minorHAnsi" w:eastAsiaTheme="minorEastAsia" w:hAnsiTheme="minorHAnsi" w:cstheme="minorBidi"/>
            <w:lang w:val="nb-NO" w:eastAsia="nb-NO"/>
          </w:rPr>
          <w:tab/>
        </w:r>
        <w:r w:rsidR="00E31199" w:rsidRPr="003C420B">
          <w:rPr>
            <w:rStyle w:val="Hyperlink"/>
          </w:rPr>
          <w:t>Scope</w:t>
        </w:r>
        <w:r w:rsidR="00E31199">
          <w:rPr>
            <w:webHidden/>
          </w:rPr>
          <w:tab/>
        </w:r>
        <w:r w:rsidR="00E31199">
          <w:rPr>
            <w:webHidden/>
          </w:rPr>
          <w:fldChar w:fldCharType="begin"/>
        </w:r>
        <w:r w:rsidR="00E31199">
          <w:rPr>
            <w:webHidden/>
          </w:rPr>
          <w:instrText xml:space="preserve"> PAGEREF _Toc367954057 \h </w:instrText>
        </w:r>
        <w:r w:rsidR="00E31199">
          <w:rPr>
            <w:webHidden/>
          </w:rPr>
        </w:r>
        <w:r w:rsidR="00E31199">
          <w:rPr>
            <w:webHidden/>
          </w:rPr>
          <w:fldChar w:fldCharType="separate"/>
        </w:r>
        <w:r w:rsidR="00E31199">
          <w:rPr>
            <w:webHidden/>
          </w:rPr>
          <w:t>6</w:t>
        </w:r>
        <w:r w:rsidR="00E31199">
          <w:rPr>
            <w:webHidden/>
          </w:rPr>
          <w:fldChar w:fldCharType="end"/>
        </w:r>
      </w:hyperlink>
    </w:p>
    <w:p w14:paraId="2B362BDB" w14:textId="77777777" w:rsidR="00E31199" w:rsidRDefault="00975957">
      <w:pPr>
        <w:pStyle w:val="TOC1"/>
        <w:rPr>
          <w:rFonts w:asciiTheme="minorHAnsi" w:eastAsiaTheme="minorEastAsia" w:hAnsiTheme="minorHAnsi" w:cstheme="minorBidi"/>
          <w:lang w:val="nb-NO" w:eastAsia="nb-NO"/>
        </w:rPr>
      </w:pPr>
      <w:hyperlink w:anchor="_Toc367954058" w:history="1">
        <w:r w:rsidR="00E31199" w:rsidRPr="003C420B">
          <w:rPr>
            <w:rStyle w:val="Hyperlink"/>
          </w:rPr>
          <w:t>4</w:t>
        </w:r>
        <w:r w:rsidR="00E31199">
          <w:rPr>
            <w:rFonts w:asciiTheme="minorHAnsi" w:eastAsiaTheme="minorEastAsia" w:hAnsiTheme="minorHAnsi" w:cstheme="minorBidi"/>
            <w:lang w:val="nb-NO" w:eastAsia="nb-NO"/>
          </w:rPr>
          <w:tab/>
        </w:r>
        <w:r w:rsidR="00E31199" w:rsidRPr="003C420B">
          <w:rPr>
            <w:rStyle w:val="Hyperlink"/>
          </w:rPr>
          <w:t>The IALA Domains</w:t>
        </w:r>
        <w:r w:rsidR="00E31199">
          <w:rPr>
            <w:webHidden/>
          </w:rPr>
          <w:tab/>
        </w:r>
        <w:r w:rsidR="00E31199">
          <w:rPr>
            <w:webHidden/>
          </w:rPr>
          <w:fldChar w:fldCharType="begin"/>
        </w:r>
        <w:r w:rsidR="00E31199">
          <w:rPr>
            <w:webHidden/>
          </w:rPr>
          <w:instrText xml:space="preserve"> PAGEREF _Toc367954058 \h </w:instrText>
        </w:r>
        <w:r w:rsidR="00E31199">
          <w:rPr>
            <w:webHidden/>
          </w:rPr>
        </w:r>
        <w:r w:rsidR="00E31199">
          <w:rPr>
            <w:webHidden/>
          </w:rPr>
          <w:fldChar w:fldCharType="separate"/>
        </w:r>
        <w:r w:rsidR="00E31199">
          <w:rPr>
            <w:webHidden/>
          </w:rPr>
          <w:t>7</w:t>
        </w:r>
        <w:r w:rsidR="00E31199">
          <w:rPr>
            <w:webHidden/>
          </w:rPr>
          <w:fldChar w:fldCharType="end"/>
        </w:r>
      </w:hyperlink>
    </w:p>
    <w:p w14:paraId="583D2887" w14:textId="77777777" w:rsidR="00E31199" w:rsidRDefault="00975957">
      <w:pPr>
        <w:pStyle w:val="TOC2"/>
        <w:tabs>
          <w:tab w:val="left" w:pos="1418"/>
        </w:tabs>
        <w:rPr>
          <w:rFonts w:asciiTheme="minorHAnsi" w:eastAsiaTheme="minorEastAsia" w:hAnsiTheme="minorHAnsi" w:cstheme="minorBidi"/>
          <w:sz w:val="22"/>
          <w:szCs w:val="22"/>
          <w:lang w:val="nb-NO" w:eastAsia="nb-NO"/>
        </w:rPr>
      </w:pPr>
      <w:hyperlink w:anchor="_Toc367954059" w:history="1">
        <w:r w:rsidR="00E31199" w:rsidRPr="003C420B">
          <w:rPr>
            <w:rStyle w:val="Hyperlink"/>
          </w:rPr>
          <w:t>4.1</w:t>
        </w:r>
        <w:r w:rsidR="00E31199">
          <w:rPr>
            <w:rFonts w:asciiTheme="minorHAnsi" w:eastAsiaTheme="minorEastAsia" w:hAnsiTheme="minorHAnsi" w:cstheme="minorBidi"/>
            <w:sz w:val="22"/>
            <w:szCs w:val="22"/>
            <w:lang w:val="nb-NO" w:eastAsia="nb-NO"/>
          </w:rPr>
          <w:tab/>
        </w:r>
        <w:r w:rsidR="00E31199" w:rsidRPr="003C420B">
          <w:rPr>
            <w:rStyle w:val="Hyperlink"/>
          </w:rPr>
          <w:t>Product Specification Register:</w:t>
        </w:r>
        <w:r w:rsidR="00E31199">
          <w:rPr>
            <w:webHidden/>
          </w:rPr>
          <w:tab/>
        </w:r>
        <w:r w:rsidR="00E31199">
          <w:rPr>
            <w:webHidden/>
          </w:rPr>
          <w:fldChar w:fldCharType="begin"/>
        </w:r>
        <w:r w:rsidR="00E31199">
          <w:rPr>
            <w:webHidden/>
          </w:rPr>
          <w:instrText xml:space="preserve"> PAGEREF _Toc367954059 \h </w:instrText>
        </w:r>
        <w:r w:rsidR="00E31199">
          <w:rPr>
            <w:webHidden/>
          </w:rPr>
        </w:r>
        <w:r w:rsidR="00E31199">
          <w:rPr>
            <w:webHidden/>
          </w:rPr>
          <w:fldChar w:fldCharType="separate"/>
        </w:r>
        <w:r w:rsidR="00E31199">
          <w:rPr>
            <w:webHidden/>
          </w:rPr>
          <w:t>7</w:t>
        </w:r>
        <w:r w:rsidR="00E31199">
          <w:rPr>
            <w:webHidden/>
          </w:rPr>
          <w:fldChar w:fldCharType="end"/>
        </w:r>
      </w:hyperlink>
    </w:p>
    <w:p w14:paraId="3D48B72F" w14:textId="77777777" w:rsidR="00E31199" w:rsidRDefault="00975957">
      <w:pPr>
        <w:pStyle w:val="TOC2"/>
        <w:tabs>
          <w:tab w:val="left" w:pos="1418"/>
        </w:tabs>
        <w:rPr>
          <w:rFonts w:asciiTheme="minorHAnsi" w:eastAsiaTheme="minorEastAsia" w:hAnsiTheme="minorHAnsi" w:cstheme="minorBidi"/>
          <w:sz w:val="22"/>
          <w:szCs w:val="22"/>
          <w:lang w:val="nb-NO" w:eastAsia="nb-NO"/>
        </w:rPr>
      </w:pPr>
      <w:hyperlink w:anchor="_Toc367954060" w:history="1">
        <w:r w:rsidR="00E31199" w:rsidRPr="003C420B">
          <w:rPr>
            <w:rStyle w:val="Hyperlink"/>
          </w:rPr>
          <w:t>4.2</w:t>
        </w:r>
        <w:r w:rsidR="00E31199">
          <w:rPr>
            <w:rFonts w:asciiTheme="minorHAnsi" w:eastAsiaTheme="minorEastAsia" w:hAnsiTheme="minorHAnsi" w:cstheme="minorBidi"/>
            <w:sz w:val="22"/>
            <w:szCs w:val="22"/>
            <w:lang w:val="nb-NO" w:eastAsia="nb-NO"/>
          </w:rPr>
          <w:tab/>
        </w:r>
        <w:r w:rsidR="00E31199" w:rsidRPr="003C420B">
          <w:rPr>
            <w:rStyle w:val="Hyperlink"/>
          </w:rPr>
          <w:t>Portrayal Register:</w:t>
        </w:r>
        <w:r w:rsidR="00E31199">
          <w:rPr>
            <w:webHidden/>
          </w:rPr>
          <w:tab/>
        </w:r>
        <w:r w:rsidR="00E31199">
          <w:rPr>
            <w:webHidden/>
          </w:rPr>
          <w:fldChar w:fldCharType="begin"/>
        </w:r>
        <w:r w:rsidR="00E31199">
          <w:rPr>
            <w:webHidden/>
          </w:rPr>
          <w:instrText xml:space="preserve"> PAGEREF _Toc367954060 \h </w:instrText>
        </w:r>
        <w:r w:rsidR="00E31199">
          <w:rPr>
            <w:webHidden/>
          </w:rPr>
        </w:r>
        <w:r w:rsidR="00E31199">
          <w:rPr>
            <w:webHidden/>
          </w:rPr>
          <w:fldChar w:fldCharType="separate"/>
        </w:r>
        <w:r w:rsidR="00E31199">
          <w:rPr>
            <w:webHidden/>
          </w:rPr>
          <w:t>7</w:t>
        </w:r>
        <w:r w:rsidR="00E31199">
          <w:rPr>
            <w:webHidden/>
          </w:rPr>
          <w:fldChar w:fldCharType="end"/>
        </w:r>
      </w:hyperlink>
    </w:p>
    <w:p w14:paraId="29A84E62" w14:textId="77777777" w:rsidR="00E31199" w:rsidRDefault="00975957">
      <w:pPr>
        <w:pStyle w:val="TOC2"/>
        <w:tabs>
          <w:tab w:val="left" w:pos="1418"/>
        </w:tabs>
        <w:rPr>
          <w:rFonts w:asciiTheme="minorHAnsi" w:eastAsiaTheme="minorEastAsia" w:hAnsiTheme="minorHAnsi" w:cstheme="minorBidi"/>
          <w:sz w:val="22"/>
          <w:szCs w:val="22"/>
          <w:lang w:val="nb-NO" w:eastAsia="nb-NO"/>
        </w:rPr>
      </w:pPr>
      <w:hyperlink w:anchor="_Toc367954061" w:history="1">
        <w:r w:rsidR="00E31199" w:rsidRPr="003C420B">
          <w:rPr>
            <w:rStyle w:val="Hyperlink"/>
          </w:rPr>
          <w:t>4.3</w:t>
        </w:r>
        <w:r w:rsidR="00E31199">
          <w:rPr>
            <w:rFonts w:asciiTheme="minorHAnsi" w:eastAsiaTheme="minorEastAsia" w:hAnsiTheme="minorHAnsi" w:cstheme="minorBidi"/>
            <w:sz w:val="22"/>
            <w:szCs w:val="22"/>
            <w:lang w:val="nb-NO" w:eastAsia="nb-NO"/>
          </w:rPr>
          <w:tab/>
        </w:r>
        <w:r w:rsidR="00E31199" w:rsidRPr="003C420B">
          <w:rPr>
            <w:rStyle w:val="Hyperlink"/>
          </w:rPr>
          <w:t>Feature Concept Dictionary Register:</w:t>
        </w:r>
        <w:r w:rsidR="00E31199">
          <w:rPr>
            <w:webHidden/>
          </w:rPr>
          <w:tab/>
        </w:r>
        <w:r w:rsidR="00E31199">
          <w:rPr>
            <w:webHidden/>
          </w:rPr>
          <w:fldChar w:fldCharType="begin"/>
        </w:r>
        <w:r w:rsidR="00E31199">
          <w:rPr>
            <w:webHidden/>
          </w:rPr>
          <w:instrText xml:space="preserve"> PAGEREF _Toc367954061 \h </w:instrText>
        </w:r>
        <w:r w:rsidR="00E31199">
          <w:rPr>
            <w:webHidden/>
          </w:rPr>
        </w:r>
        <w:r w:rsidR="00E31199">
          <w:rPr>
            <w:webHidden/>
          </w:rPr>
          <w:fldChar w:fldCharType="separate"/>
        </w:r>
        <w:r w:rsidR="00E31199">
          <w:rPr>
            <w:webHidden/>
          </w:rPr>
          <w:t>8</w:t>
        </w:r>
        <w:r w:rsidR="00E31199">
          <w:rPr>
            <w:webHidden/>
          </w:rPr>
          <w:fldChar w:fldCharType="end"/>
        </w:r>
      </w:hyperlink>
    </w:p>
    <w:p w14:paraId="38D3C3F1" w14:textId="77777777" w:rsidR="00E31199" w:rsidRDefault="00975957">
      <w:pPr>
        <w:pStyle w:val="TOC2"/>
        <w:tabs>
          <w:tab w:val="left" w:pos="1418"/>
        </w:tabs>
        <w:rPr>
          <w:rFonts w:asciiTheme="minorHAnsi" w:eastAsiaTheme="minorEastAsia" w:hAnsiTheme="minorHAnsi" w:cstheme="minorBidi"/>
          <w:sz w:val="22"/>
          <w:szCs w:val="22"/>
          <w:lang w:val="nb-NO" w:eastAsia="nb-NO"/>
        </w:rPr>
      </w:pPr>
      <w:hyperlink w:anchor="_Toc367954062" w:history="1">
        <w:r w:rsidR="00E31199" w:rsidRPr="003C420B">
          <w:rPr>
            <w:rStyle w:val="Hyperlink"/>
          </w:rPr>
          <w:t>4.4</w:t>
        </w:r>
        <w:r w:rsidR="00E31199">
          <w:rPr>
            <w:rFonts w:asciiTheme="minorHAnsi" w:eastAsiaTheme="minorEastAsia" w:hAnsiTheme="minorHAnsi" w:cstheme="minorBidi"/>
            <w:sz w:val="22"/>
            <w:szCs w:val="22"/>
            <w:lang w:val="nb-NO" w:eastAsia="nb-NO"/>
          </w:rPr>
          <w:tab/>
        </w:r>
        <w:r w:rsidR="00E31199" w:rsidRPr="003C420B">
          <w:rPr>
            <w:rStyle w:val="Hyperlink"/>
          </w:rPr>
          <w:t>Metadata Register:</w:t>
        </w:r>
        <w:r w:rsidR="00E31199">
          <w:rPr>
            <w:webHidden/>
          </w:rPr>
          <w:tab/>
        </w:r>
        <w:r w:rsidR="00E31199">
          <w:rPr>
            <w:webHidden/>
          </w:rPr>
          <w:fldChar w:fldCharType="begin"/>
        </w:r>
        <w:r w:rsidR="00E31199">
          <w:rPr>
            <w:webHidden/>
          </w:rPr>
          <w:instrText xml:space="preserve"> PAGEREF _Toc367954062 \h </w:instrText>
        </w:r>
        <w:r w:rsidR="00E31199">
          <w:rPr>
            <w:webHidden/>
          </w:rPr>
        </w:r>
        <w:r w:rsidR="00E31199">
          <w:rPr>
            <w:webHidden/>
          </w:rPr>
          <w:fldChar w:fldCharType="separate"/>
        </w:r>
        <w:r w:rsidR="00E31199">
          <w:rPr>
            <w:webHidden/>
          </w:rPr>
          <w:t>8</w:t>
        </w:r>
        <w:r w:rsidR="00E31199">
          <w:rPr>
            <w:webHidden/>
          </w:rPr>
          <w:fldChar w:fldCharType="end"/>
        </w:r>
      </w:hyperlink>
    </w:p>
    <w:p w14:paraId="2F10D330" w14:textId="77777777" w:rsidR="00E31199" w:rsidRDefault="00975957">
      <w:pPr>
        <w:pStyle w:val="TOC2"/>
        <w:tabs>
          <w:tab w:val="left" w:pos="1418"/>
        </w:tabs>
        <w:rPr>
          <w:rFonts w:asciiTheme="minorHAnsi" w:eastAsiaTheme="minorEastAsia" w:hAnsiTheme="minorHAnsi" w:cstheme="minorBidi"/>
          <w:sz w:val="22"/>
          <w:szCs w:val="22"/>
          <w:lang w:val="nb-NO" w:eastAsia="nb-NO"/>
        </w:rPr>
      </w:pPr>
      <w:hyperlink w:anchor="_Toc367954063" w:history="1">
        <w:r w:rsidR="00E31199" w:rsidRPr="003C420B">
          <w:rPr>
            <w:rStyle w:val="Hyperlink"/>
          </w:rPr>
          <w:t>4.5</w:t>
        </w:r>
        <w:r w:rsidR="00E31199">
          <w:rPr>
            <w:rFonts w:asciiTheme="minorHAnsi" w:eastAsiaTheme="minorEastAsia" w:hAnsiTheme="minorHAnsi" w:cstheme="minorBidi"/>
            <w:sz w:val="22"/>
            <w:szCs w:val="22"/>
            <w:lang w:val="nb-NO" w:eastAsia="nb-NO"/>
          </w:rPr>
          <w:tab/>
        </w:r>
        <w:r w:rsidR="00E31199" w:rsidRPr="003C420B">
          <w:rPr>
            <w:rStyle w:val="Hyperlink"/>
          </w:rPr>
          <w:t>Producer Code Register:</w:t>
        </w:r>
        <w:r w:rsidR="00E31199">
          <w:rPr>
            <w:webHidden/>
          </w:rPr>
          <w:tab/>
        </w:r>
        <w:r w:rsidR="00E31199">
          <w:rPr>
            <w:webHidden/>
          </w:rPr>
          <w:fldChar w:fldCharType="begin"/>
        </w:r>
        <w:r w:rsidR="00E31199">
          <w:rPr>
            <w:webHidden/>
          </w:rPr>
          <w:instrText xml:space="preserve"> PAGEREF _Toc367954063 \h </w:instrText>
        </w:r>
        <w:r w:rsidR="00E31199">
          <w:rPr>
            <w:webHidden/>
          </w:rPr>
        </w:r>
        <w:r w:rsidR="00E31199">
          <w:rPr>
            <w:webHidden/>
          </w:rPr>
          <w:fldChar w:fldCharType="separate"/>
        </w:r>
        <w:r w:rsidR="00E31199">
          <w:rPr>
            <w:webHidden/>
          </w:rPr>
          <w:t>8</w:t>
        </w:r>
        <w:r w:rsidR="00E31199">
          <w:rPr>
            <w:webHidden/>
          </w:rPr>
          <w:fldChar w:fldCharType="end"/>
        </w:r>
      </w:hyperlink>
    </w:p>
    <w:p w14:paraId="33829BB9" w14:textId="77777777" w:rsidR="00E31199" w:rsidRDefault="00975957">
      <w:pPr>
        <w:pStyle w:val="TOC1"/>
        <w:rPr>
          <w:rFonts w:asciiTheme="minorHAnsi" w:eastAsiaTheme="minorEastAsia" w:hAnsiTheme="minorHAnsi" w:cstheme="minorBidi"/>
          <w:lang w:val="nb-NO" w:eastAsia="nb-NO"/>
        </w:rPr>
      </w:pPr>
      <w:hyperlink w:anchor="_Toc367954064" w:history="1">
        <w:r w:rsidR="00E31199" w:rsidRPr="003C420B">
          <w:rPr>
            <w:rStyle w:val="Hyperlink"/>
          </w:rPr>
          <w:t>5</w:t>
        </w:r>
        <w:r w:rsidR="00E31199">
          <w:rPr>
            <w:rFonts w:asciiTheme="minorHAnsi" w:eastAsiaTheme="minorEastAsia" w:hAnsiTheme="minorHAnsi" w:cstheme="minorBidi"/>
            <w:lang w:val="nb-NO" w:eastAsia="nb-NO"/>
          </w:rPr>
          <w:tab/>
        </w:r>
        <w:r w:rsidR="00E31199" w:rsidRPr="003C420B">
          <w:rPr>
            <w:rStyle w:val="Hyperlink"/>
          </w:rPr>
          <w:t>IALA as Domain Owner</w:t>
        </w:r>
        <w:r w:rsidR="00E31199">
          <w:rPr>
            <w:webHidden/>
          </w:rPr>
          <w:tab/>
        </w:r>
        <w:r w:rsidR="00E31199">
          <w:rPr>
            <w:webHidden/>
          </w:rPr>
          <w:fldChar w:fldCharType="begin"/>
        </w:r>
        <w:r w:rsidR="00E31199">
          <w:rPr>
            <w:webHidden/>
          </w:rPr>
          <w:instrText xml:space="preserve"> PAGEREF _Toc367954064 \h </w:instrText>
        </w:r>
        <w:r w:rsidR="00E31199">
          <w:rPr>
            <w:webHidden/>
          </w:rPr>
        </w:r>
        <w:r w:rsidR="00E31199">
          <w:rPr>
            <w:webHidden/>
          </w:rPr>
          <w:fldChar w:fldCharType="separate"/>
        </w:r>
        <w:r w:rsidR="00E31199">
          <w:rPr>
            <w:webHidden/>
          </w:rPr>
          <w:t>8</w:t>
        </w:r>
        <w:r w:rsidR="00E31199">
          <w:rPr>
            <w:webHidden/>
          </w:rPr>
          <w:fldChar w:fldCharType="end"/>
        </w:r>
      </w:hyperlink>
    </w:p>
    <w:p w14:paraId="349CE665" w14:textId="77777777" w:rsidR="00E31199" w:rsidRDefault="00975957">
      <w:pPr>
        <w:pStyle w:val="TOC1"/>
        <w:rPr>
          <w:rFonts w:asciiTheme="minorHAnsi" w:eastAsiaTheme="minorEastAsia" w:hAnsiTheme="minorHAnsi" w:cstheme="minorBidi"/>
          <w:lang w:val="nb-NO" w:eastAsia="nb-NO"/>
        </w:rPr>
      </w:pPr>
      <w:hyperlink w:anchor="_Toc367954065" w:history="1">
        <w:r w:rsidR="00E31199" w:rsidRPr="003C420B">
          <w:rPr>
            <w:rStyle w:val="Hyperlink"/>
          </w:rPr>
          <w:t>6</w:t>
        </w:r>
        <w:r w:rsidR="00E31199">
          <w:rPr>
            <w:rFonts w:asciiTheme="minorHAnsi" w:eastAsiaTheme="minorEastAsia" w:hAnsiTheme="minorHAnsi" w:cstheme="minorBidi"/>
            <w:lang w:val="nb-NO" w:eastAsia="nb-NO"/>
          </w:rPr>
          <w:tab/>
        </w:r>
        <w:r w:rsidR="00E31199" w:rsidRPr="003C420B">
          <w:rPr>
            <w:rStyle w:val="Hyperlink"/>
          </w:rPr>
          <w:t>Management of IALA Domains</w:t>
        </w:r>
        <w:r w:rsidR="00E31199">
          <w:rPr>
            <w:webHidden/>
          </w:rPr>
          <w:tab/>
        </w:r>
        <w:r w:rsidR="00E31199">
          <w:rPr>
            <w:webHidden/>
          </w:rPr>
          <w:fldChar w:fldCharType="begin"/>
        </w:r>
        <w:r w:rsidR="00E31199">
          <w:rPr>
            <w:webHidden/>
          </w:rPr>
          <w:instrText xml:space="preserve"> PAGEREF _Toc367954065 \h </w:instrText>
        </w:r>
        <w:r w:rsidR="00E31199">
          <w:rPr>
            <w:webHidden/>
          </w:rPr>
        </w:r>
        <w:r w:rsidR="00E31199">
          <w:rPr>
            <w:webHidden/>
          </w:rPr>
          <w:fldChar w:fldCharType="separate"/>
        </w:r>
        <w:r w:rsidR="00E31199">
          <w:rPr>
            <w:webHidden/>
          </w:rPr>
          <w:t>9</w:t>
        </w:r>
        <w:r w:rsidR="00E31199">
          <w:rPr>
            <w:webHidden/>
          </w:rPr>
          <w:fldChar w:fldCharType="end"/>
        </w:r>
      </w:hyperlink>
    </w:p>
    <w:p w14:paraId="023F7089" w14:textId="77777777" w:rsidR="00E31199" w:rsidRDefault="00975957">
      <w:pPr>
        <w:pStyle w:val="TOC2"/>
        <w:tabs>
          <w:tab w:val="left" w:pos="1418"/>
        </w:tabs>
        <w:rPr>
          <w:rFonts w:asciiTheme="minorHAnsi" w:eastAsiaTheme="minorEastAsia" w:hAnsiTheme="minorHAnsi" w:cstheme="minorBidi"/>
          <w:sz w:val="22"/>
          <w:szCs w:val="22"/>
          <w:lang w:val="nb-NO" w:eastAsia="nb-NO"/>
        </w:rPr>
      </w:pPr>
      <w:hyperlink w:anchor="_Toc367954066" w:history="1">
        <w:r w:rsidR="00E31199" w:rsidRPr="003C420B">
          <w:rPr>
            <w:rStyle w:val="Hyperlink"/>
          </w:rPr>
          <w:t>6.1</w:t>
        </w:r>
        <w:r w:rsidR="00E31199">
          <w:rPr>
            <w:rFonts w:asciiTheme="minorHAnsi" w:eastAsiaTheme="minorEastAsia" w:hAnsiTheme="minorHAnsi" w:cstheme="minorBidi"/>
            <w:sz w:val="22"/>
            <w:szCs w:val="22"/>
            <w:lang w:val="nb-NO" w:eastAsia="nb-NO"/>
          </w:rPr>
          <w:tab/>
        </w:r>
        <w:r w:rsidR="00E31199" w:rsidRPr="003C420B">
          <w:rPr>
            <w:rStyle w:val="Hyperlink"/>
          </w:rPr>
          <w:t>The IHO Registry – IALA and Domain Management Relationship</w:t>
        </w:r>
        <w:r w:rsidR="00E31199">
          <w:rPr>
            <w:webHidden/>
          </w:rPr>
          <w:tab/>
        </w:r>
        <w:r w:rsidR="00E31199">
          <w:rPr>
            <w:webHidden/>
          </w:rPr>
          <w:fldChar w:fldCharType="begin"/>
        </w:r>
        <w:r w:rsidR="00E31199">
          <w:rPr>
            <w:webHidden/>
          </w:rPr>
          <w:instrText xml:space="preserve"> PAGEREF _Toc367954066 \h </w:instrText>
        </w:r>
        <w:r w:rsidR="00E31199">
          <w:rPr>
            <w:webHidden/>
          </w:rPr>
        </w:r>
        <w:r w:rsidR="00E31199">
          <w:rPr>
            <w:webHidden/>
          </w:rPr>
          <w:fldChar w:fldCharType="separate"/>
        </w:r>
        <w:r w:rsidR="00E31199">
          <w:rPr>
            <w:webHidden/>
          </w:rPr>
          <w:t>9</w:t>
        </w:r>
        <w:r w:rsidR="00E31199">
          <w:rPr>
            <w:webHidden/>
          </w:rPr>
          <w:fldChar w:fldCharType="end"/>
        </w:r>
      </w:hyperlink>
    </w:p>
    <w:p w14:paraId="56CCE1F4" w14:textId="77777777" w:rsidR="00E31199" w:rsidRDefault="00975957">
      <w:pPr>
        <w:pStyle w:val="TOC3"/>
        <w:tabs>
          <w:tab w:val="left" w:pos="2268"/>
        </w:tabs>
        <w:rPr>
          <w:rFonts w:asciiTheme="minorHAnsi" w:eastAsiaTheme="minorEastAsia" w:hAnsiTheme="minorHAnsi" w:cstheme="minorBidi"/>
          <w:sz w:val="22"/>
          <w:szCs w:val="22"/>
          <w:lang w:val="nb-NO" w:eastAsia="nb-NO"/>
        </w:rPr>
      </w:pPr>
      <w:hyperlink w:anchor="_Toc367954067" w:history="1">
        <w:r w:rsidR="00E31199" w:rsidRPr="003C420B">
          <w:rPr>
            <w:rStyle w:val="Hyperlink"/>
          </w:rPr>
          <w:t>6.1.1</w:t>
        </w:r>
        <w:r w:rsidR="00E31199">
          <w:rPr>
            <w:rFonts w:asciiTheme="minorHAnsi" w:eastAsiaTheme="minorEastAsia" w:hAnsiTheme="minorHAnsi" w:cstheme="minorBidi"/>
            <w:sz w:val="22"/>
            <w:szCs w:val="22"/>
            <w:lang w:val="nb-NO" w:eastAsia="nb-NO"/>
          </w:rPr>
          <w:tab/>
        </w:r>
        <w:r w:rsidR="00E31199" w:rsidRPr="003C420B">
          <w:rPr>
            <w:rStyle w:val="Hyperlink"/>
          </w:rPr>
          <w:t>IALA as a Domain Owner</w:t>
        </w:r>
        <w:r w:rsidR="00E31199">
          <w:rPr>
            <w:webHidden/>
          </w:rPr>
          <w:tab/>
        </w:r>
        <w:r w:rsidR="00E31199">
          <w:rPr>
            <w:webHidden/>
          </w:rPr>
          <w:fldChar w:fldCharType="begin"/>
        </w:r>
        <w:r w:rsidR="00E31199">
          <w:rPr>
            <w:webHidden/>
          </w:rPr>
          <w:instrText xml:space="preserve"> PAGEREF _Toc367954067 \h </w:instrText>
        </w:r>
        <w:r w:rsidR="00E31199">
          <w:rPr>
            <w:webHidden/>
          </w:rPr>
        </w:r>
        <w:r w:rsidR="00E31199">
          <w:rPr>
            <w:webHidden/>
          </w:rPr>
          <w:fldChar w:fldCharType="separate"/>
        </w:r>
        <w:r w:rsidR="00E31199">
          <w:rPr>
            <w:webHidden/>
          </w:rPr>
          <w:t>9</w:t>
        </w:r>
        <w:r w:rsidR="00E31199">
          <w:rPr>
            <w:webHidden/>
          </w:rPr>
          <w:fldChar w:fldCharType="end"/>
        </w:r>
      </w:hyperlink>
    </w:p>
    <w:p w14:paraId="0D05319A" w14:textId="77777777" w:rsidR="00E31199" w:rsidRDefault="00975957">
      <w:pPr>
        <w:pStyle w:val="TOC3"/>
        <w:tabs>
          <w:tab w:val="left" w:pos="2268"/>
        </w:tabs>
        <w:rPr>
          <w:rFonts w:asciiTheme="minorHAnsi" w:eastAsiaTheme="minorEastAsia" w:hAnsiTheme="minorHAnsi" w:cstheme="minorBidi"/>
          <w:sz w:val="22"/>
          <w:szCs w:val="22"/>
          <w:lang w:val="nb-NO" w:eastAsia="nb-NO"/>
        </w:rPr>
      </w:pPr>
      <w:hyperlink w:anchor="_Toc367954068" w:history="1">
        <w:r w:rsidR="00E31199" w:rsidRPr="003C420B">
          <w:rPr>
            <w:rStyle w:val="Hyperlink"/>
          </w:rPr>
          <w:t>6.1.2</w:t>
        </w:r>
        <w:r w:rsidR="00E31199">
          <w:rPr>
            <w:rFonts w:asciiTheme="minorHAnsi" w:eastAsiaTheme="minorEastAsia" w:hAnsiTheme="minorHAnsi" w:cstheme="minorBidi"/>
            <w:sz w:val="22"/>
            <w:szCs w:val="22"/>
            <w:lang w:val="nb-NO" w:eastAsia="nb-NO"/>
          </w:rPr>
          <w:tab/>
        </w:r>
        <w:r w:rsidR="00E31199" w:rsidRPr="003C420B">
          <w:rPr>
            <w:rStyle w:val="Hyperlink"/>
          </w:rPr>
          <w:t>Management of IALA Domains</w:t>
        </w:r>
        <w:r w:rsidR="00E31199">
          <w:rPr>
            <w:webHidden/>
          </w:rPr>
          <w:tab/>
        </w:r>
        <w:r w:rsidR="00E31199">
          <w:rPr>
            <w:webHidden/>
          </w:rPr>
          <w:fldChar w:fldCharType="begin"/>
        </w:r>
        <w:r w:rsidR="00E31199">
          <w:rPr>
            <w:webHidden/>
          </w:rPr>
          <w:instrText xml:space="preserve"> PAGEREF _Toc367954068 \h </w:instrText>
        </w:r>
        <w:r w:rsidR="00E31199">
          <w:rPr>
            <w:webHidden/>
          </w:rPr>
        </w:r>
        <w:r w:rsidR="00E31199">
          <w:rPr>
            <w:webHidden/>
          </w:rPr>
          <w:fldChar w:fldCharType="separate"/>
        </w:r>
        <w:r w:rsidR="00E31199">
          <w:rPr>
            <w:webHidden/>
          </w:rPr>
          <w:t>9</w:t>
        </w:r>
        <w:r w:rsidR="00E31199">
          <w:rPr>
            <w:webHidden/>
          </w:rPr>
          <w:fldChar w:fldCharType="end"/>
        </w:r>
      </w:hyperlink>
    </w:p>
    <w:p w14:paraId="1B4C90E7" w14:textId="77777777" w:rsidR="00E31199" w:rsidRDefault="00975957">
      <w:pPr>
        <w:pStyle w:val="TOC2"/>
        <w:tabs>
          <w:tab w:val="left" w:pos="1418"/>
        </w:tabs>
        <w:rPr>
          <w:rFonts w:asciiTheme="minorHAnsi" w:eastAsiaTheme="minorEastAsia" w:hAnsiTheme="minorHAnsi" w:cstheme="minorBidi"/>
          <w:sz w:val="22"/>
          <w:szCs w:val="22"/>
          <w:lang w:val="nb-NO" w:eastAsia="nb-NO"/>
        </w:rPr>
      </w:pPr>
      <w:hyperlink w:anchor="_Toc367954069" w:history="1">
        <w:r w:rsidR="00E31199" w:rsidRPr="003C420B">
          <w:rPr>
            <w:rStyle w:val="Hyperlink"/>
          </w:rPr>
          <w:t>6.2</w:t>
        </w:r>
        <w:r w:rsidR="00E31199">
          <w:rPr>
            <w:rFonts w:asciiTheme="minorHAnsi" w:eastAsiaTheme="minorEastAsia" w:hAnsiTheme="minorHAnsi" w:cstheme="minorBidi"/>
            <w:sz w:val="22"/>
            <w:szCs w:val="22"/>
            <w:lang w:val="nb-NO" w:eastAsia="nb-NO"/>
          </w:rPr>
          <w:tab/>
        </w:r>
        <w:r w:rsidR="00E31199" w:rsidRPr="003C420B">
          <w:rPr>
            <w:rStyle w:val="Hyperlink"/>
          </w:rPr>
          <w:t>Procedure on registering product specifications under development</w:t>
        </w:r>
        <w:r w:rsidR="00E31199">
          <w:rPr>
            <w:webHidden/>
          </w:rPr>
          <w:tab/>
        </w:r>
        <w:r w:rsidR="00E31199">
          <w:rPr>
            <w:webHidden/>
          </w:rPr>
          <w:fldChar w:fldCharType="begin"/>
        </w:r>
        <w:r w:rsidR="00E31199">
          <w:rPr>
            <w:webHidden/>
          </w:rPr>
          <w:instrText xml:space="preserve"> PAGEREF _Toc367954069 \h </w:instrText>
        </w:r>
        <w:r w:rsidR="00E31199">
          <w:rPr>
            <w:webHidden/>
          </w:rPr>
        </w:r>
        <w:r w:rsidR="00E31199">
          <w:rPr>
            <w:webHidden/>
          </w:rPr>
          <w:fldChar w:fldCharType="separate"/>
        </w:r>
        <w:r w:rsidR="00E31199">
          <w:rPr>
            <w:webHidden/>
          </w:rPr>
          <w:t>10</w:t>
        </w:r>
        <w:r w:rsidR="00E31199">
          <w:rPr>
            <w:webHidden/>
          </w:rPr>
          <w:fldChar w:fldCharType="end"/>
        </w:r>
      </w:hyperlink>
    </w:p>
    <w:p w14:paraId="635FAAFC" w14:textId="77777777" w:rsidR="00E31199" w:rsidRDefault="00975957">
      <w:pPr>
        <w:pStyle w:val="TOC2"/>
        <w:tabs>
          <w:tab w:val="left" w:pos="1418"/>
        </w:tabs>
        <w:rPr>
          <w:rFonts w:asciiTheme="minorHAnsi" w:eastAsiaTheme="minorEastAsia" w:hAnsiTheme="minorHAnsi" w:cstheme="minorBidi"/>
          <w:sz w:val="22"/>
          <w:szCs w:val="22"/>
          <w:lang w:val="nb-NO" w:eastAsia="nb-NO"/>
        </w:rPr>
      </w:pPr>
      <w:hyperlink w:anchor="_Toc367954070" w:history="1">
        <w:r w:rsidR="00E31199" w:rsidRPr="003C420B">
          <w:rPr>
            <w:rStyle w:val="Hyperlink"/>
          </w:rPr>
          <w:t>6.3</w:t>
        </w:r>
        <w:r w:rsidR="00E31199">
          <w:rPr>
            <w:rFonts w:asciiTheme="minorHAnsi" w:eastAsiaTheme="minorEastAsia" w:hAnsiTheme="minorHAnsi" w:cstheme="minorBidi"/>
            <w:sz w:val="22"/>
            <w:szCs w:val="22"/>
            <w:lang w:val="nb-NO" w:eastAsia="nb-NO"/>
          </w:rPr>
          <w:tab/>
        </w:r>
        <w:r w:rsidR="00E31199" w:rsidRPr="003C420B">
          <w:rPr>
            <w:rStyle w:val="Hyperlink"/>
          </w:rPr>
          <w:t>Procedure on getting “draft status” for a Product Specification</w:t>
        </w:r>
        <w:r w:rsidR="00E31199">
          <w:rPr>
            <w:webHidden/>
          </w:rPr>
          <w:tab/>
        </w:r>
        <w:r w:rsidR="00E31199">
          <w:rPr>
            <w:webHidden/>
          </w:rPr>
          <w:fldChar w:fldCharType="begin"/>
        </w:r>
        <w:r w:rsidR="00E31199">
          <w:rPr>
            <w:webHidden/>
          </w:rPr>
          <w:instrText xml:space="preserve"> PAGEREF _Toc367954070 \h </w:instrText>
        </w:r>
        <w:r w:rsidR="00E31199">
          <w:rPr>
            <w:webHidden/>
          </w:rPr>
        </w:r>
        <w:r w:rsidR="00E31199">
          <w:rPr>
            <w:webHidden/>
          </w:rPr>
          <w:fldChar w:fldCharType="separate"/>
        </w:r>
        <w:r w:rsidR="00E31199">
          <w:rPr>
            <w:webHidden/>
          </w:rPr>
          <w:t>11</w:t>
        </w:r>
        <w:r w:rsidR="00E31199">
          <w:rPr>
            <w:webHidden/>
          </w:rPr>
          <w:fldChar w:fldCharType="end"/>
        </w:r>
      </w:hyperlink>
    </w:p>
    <w:p w14:paraId="682F60CF" w14:textId="77777777" w:rsidR="00E31199" w:rsidRDefault="00975957">
      <w:pPr>
        <w:pStyle w:val="TOC2"/>
        <w:tabs>
          <w:tab w:val="left" w:pos="1418"/>
        </w:tabs>
        <w:rPr>
          <w:rFonts w:asciiTheme="minorHAnsi" w:eastAsiaTheme="minorEastAsia" w:hAnsiTheme="minorHAnsi" w:cstheme="minorBidi"/>
          <w:sz w:val="22"/>
          <w:szCs w:val="22"/>
          <w:lang w:val="nb-NO" w:eastAsia="nb-NO"/>
        </w:rPr>
      </w:pPr>
      <w:hyperlink w:anchor="_Toc367954071" w:history="1">
        <w:r w:rsidR="00E31199" w:rsidRPr="003C420B">
          <w:rPr>
            <w:rStyle w:val="Hyperlink"/>
          </w:rPr>
          <w:t>6.4</w:t>
        </w:r>
        <w:r w:rsidR="00E31199">
          <w:rPr>
            <w:rFonts w:asciiTheme="minorHAnsi" w:eastAsiaTheme="minorEastAsia" w:hAnsiTheme="minorHAnsi" w:cstheme="minorBidi"/>
            <w:sz w:val="22"/>
            <w:szCs w:val="22"/>
            <w:lang w:val="nb-NO" w:eastAsia="nb-NO"/>
          </w:rPr>
          <w:tab/>
        </w:r>
        <w:r w:rsidR="00E31199" w:rsidRPr="003C420B">
          <w:rPr>
            <w:rStyle w:val="Hyperlink"/>
          </w:rPr>
          <w:t>Procedures for Submitting a Product Specification</w:t>
        </w:r>
        <w:r w:rsidR="00E31199">
          <w:rPr>
            <w:webHidden/>
          </w:rPr>
          <w:tab/>
        </w:r>
        <w:r w:rsidR="00E31199">
          <w:rPr>
            <w:webHidden/>
          </w:rPr>
          <w:fldChar w:fldCharType="begin"/>
        </w:r>
        <w:r w:rsidR="00E31199">
          <w:rPr>
            <w:webHidden/>
          </w:rPr>
          <w:instrText xml:space="preserve"> PAGEREF _Toc367954071 \h </w:instrText>
        </w:r>
        <w:r w:rsidR="00E31199">
          <w:rPr>
            <w:webHidden/>
          </w:rPr>
        </w:r>
        <w:r w:rsidR="00E31199">
          <w:rPr>
            <w:webHidden/>
          </w:rPr>
          <w:fldChar w:fldCharType="separate"/>
        </w:r>
        <w:r w:rsidR="00E31199">
          <w:rPr>
            <w:webHidden/>
          </w:rPr>
          <w:t>11</w:t>
        </w:r>
        <w:r w:rsidR="00E31199">
          <w:rPr>
            <w:webHidden/>
          </w:rPr>
          <w:fldChar w:fldCharType="end"/>
        </w:r>
      </w:hyperlink>
    </w:p>
    <w:p w14:paraId="7CA1C82D" w14:textId="77777777" w:rsidR="00E31199" w:rsidRDefault="00975957">
      <w:pPr>
        <w:pStyle w:val="TOC3"/>
        <w:tabs>
          <w:tab w:val="left" w:pos="2268"/>
        </w:tabs>
        <w:rPr>
          <w:rFonts w:asciiTheme="minorHAnsi" w:eastAsiaTheme="minorEastAsia" w:hAnsiTheme="minorHAnsi" w:cstheme="minorBidi"/>
          <w:sz w:val="22"/>
          <w:szCs w:val="22"/>
          <w:lang w:val="nb-NO" w:eastAsia="nb-NO"/>
        </w:rPr>
      </w:pPr>
      <w:hyperlink w:anchor="_Toc367954072" w:history="1">
        <w:r w:rsidR="00E31199" w:rsidRPr="003C420B">
          <w:rPr>
            <w:rStyle w:val="Hyperlink"/>
          </w:rPr>
          <w:t>6.4.1</w:t>
        </w:r>
        <w:r w:rsidR="00E31199">
          <w:rPr>
            <w:rFonts w:asciiTheme="minorHAnsi" w:eastAsiaTheme="minorEastAsia" w:hAnsiTheme="minorHAnsi" w:cstheme="minorBidi"/>
            <w:sz w:val="22"/>
            <w:szCs w:val="22"/>
            <w:lang w:val="nb-NO" w:eastAsia="nb-NO"/>
          </w:rPr>
          <w:tab/>
        </w:r>
        <w:r w:rsidR="00E31199" w:rsidRPr="003C420B">
          <w:rPr>
            <w:rStyle w:val="Hyperlink"/>
          </w:rPr>
          <w:t>Submission of Proposals</w:t>
        </w:r>
        <w:r w:rsidR="00E31199">
          <w:rPr>
            <w:webHidden/>
          </w:rPr>
          <w:tab/>
        </w:r>
        <w:r w:rsidR="00E31199">
          <w:rPr>
            <w:webHidden/>
          </w:rPr>
          <w:fldChar w:fldCharType="begin"/>
        </w:r>
        <w:r w:rsidR="00E31199">
          <w:rPr>
            <w:webHidden/>
          </w:rPr>
          <w:instrText xml:space="preserve"> PAGEREF _Toc367954072 \h </w:instrText>
        </w:r>
        <w:r w:rsidR="00E31199">
          <w:rPr>
            <w:webHidden/>
          </w:rPr>
        </w:r>
        <w:r w:rsidR="00E31199">
          <w:rPr>
            <w:webHidden/>
          </w:rPr>
          <w:fldChar w:fldCharType="separate"/>
        </w:r>
        <w:r w:rsidR="00E31199">
          <w:rPr>
            <w:webHidden/>
          </w:rPr>
          <w:t>12</w:t>
        </w:r>
        <w:r w:rsidR="00E31199">
          <w:rPr>
            <w:webHidden/>
          </w:rPr>
          <w:fldChar w:fldCharType="end"/>
        </w:r>
      </w:hyperlink>
    </w:p>
    <w:p w14:paraId="65896486" w14:textId="77777777" w:rsidR="00E31199" w:rsidRDefault="00975957">
      <w:pPr>
        <w:pStyle w:val="TOC3"/>
        <w:tabs>
          <w:tab w:val="left" w:pos="2268"/>
        </w:tabs>
        <w:rPr>
          <w:rFonts w:asciiTheme="minorHAnsi" w:eastAsiaTheme="minorEastAsia" w:hAnsiTheme="minorHAnsi" w:cstheme="minorBidi"/>
          <w:sz w:val="22"/>
          <w:szCs w:val="22"/>
          <w:lang w:val="nb-NO" w:eastAsia="nb-NO"/>
        </w:rPr>
      </w:pPr>
      <w:hyperlink w:anchor="_Toc367954073" w:history="1">
        <w:r w:rsidR="00E31199" w:rsidRPr="003C420B">
          <w:rPr>
            <w:rStyle w:val="Hyperlink"/>
          </w:rPr>
          <w:t>6.4.2</w:t>
        </w:r>
        <w:r w:rsidR="00E31199">
          <w:rPr>
            <w:rFonts w:asciiTheme="minorHAnsi" w:eastAsiaTheme="minorEastAsia" w:hAnsiTheme="minorHAnsi" w:cstheme="minorBidi"/>
            <w:sz w:val="22"/>
            <w:szCs w:val="22"/>
            <w:lang w:val="nb-NO" w:eastAsia="nb-NO"/>
          </w:rPr>
          <w:tab/>
        </w:r>
        <w:r w:rsidR="00E31199" w:rsidRPr="003C420B">
          <w:rPr>
            <w:rStyle w:val="Hyperlink"/>
          </w:rPr>
          <w:t>IALA Domain Administrator</w:t>
        </w:r>
        <w:r w:rsidR="00E31199">
          <w:rPr>
            <w:webHidden/>
          </w:rPr>
          <w:tab/>
        </w:r>
        <w:r w:rsidR="00E31199">
          <w:rPr>
            <w:webHidden/>
          </w:rPr>
          <w:fldChar w:fldCharType="begin"/>
        </w:r>
        <w:r w:rsidR="00E31199">
          <w:rPr>
            <w:webHidden/>
          </w:rPr>
          <w:instrText xml:space="preserve"> PAGEREF _Toc367954073 \h </w:instrText>
        </w:r>
        <w:r w:rsidR="00E31199">
          <w:rPr>
            <w:webHidden/>
          </w:rPr>
        </w:r>
        <w:r w:rsidR="00E31199">
          <w:rPr>
            <w:webHidden/>
          </w:rPr>
          <w:fldChar w:fldCharType="separate"/>
        </w:r>
        <w:r w:rsidR="00E31199">
          <w:rPr>
            <w:webHidden/>
          </w:rPr>
          <w:t>12</w:t>
        </w:r>
        <w:r w:rsidR="00E31199">
          <w:rPr>
            <w:webHidden/>
          </w:rPr>
          <w:fldChar w:fldCharType="end"/>
        </w:r>
      </w:hyperlink>
    </w:p>
    <w:p w14:paraId="62E26462" w14:textId="77777777" w:rsidR="00E31199" w:rsidRDefault="00975957">
      <w:pPr>
        <w:pStyle w:val="TOC3"/>
        <w:tabs>
          <w:tab w:val="left" w:pos="2268"/>
        </w:tabs>
        <w:rPr>
          <w:rFonts w:asciiTheme="minorHAnsi" w:eastAsiaTheme="minorEastAsia" w:hAnsiTheme="minorHAnsi" w:cstheme="minorBidi"/>
          <w:sz w:val="22"/>
          <w:szCs w:val="22"/>
          <w:lang w:val="nb-NO" w:eastAsia="nb-NO"/>
        </w:rPr>
      </w:pPr>
      <w:hyperlink w:anchor="_Toc367954074" w:history="1">
        <w:r w:rsidR="00E31199" w:rsidRPr="003C420B">
          <w:rPr>
            <w:rStyle w:val="Hyperlink"/>
          </w:rPr>
          <w:t>6.4.3</w:t>
        </w:r>
        <w:r w:rsidR="00E31199">
          <w:rPr>
            <w:rFonts w:asciiTheme="minorHAnsi" w:eastAsiaTheme="minorEastAsia" w:hAnsiTheme="minorHAnsi" w:cstheme="minorBidi"/>
            <w:sz w:val="22"/>
            <w:szCs w:val="22"/>
            <w:lang w:val="nb-NO" w:eastAsia="nb-NO"/>
          </w:rPr>
          <w:tab/>
        </w:r>
        <w:r w:rsidR="00E31199" w:rsidRPr="003C420B">
          <w:rPr>
            <w:rStyle w:val="Hyperlink"/>
          </w:rPr>
          <w:t>Appeals</w:t>
        </w:r>
        <w:r w:rsidR="00E31199">
          <w:rPr>
            <w:webHidden/>
          </w:rPr>
          <w:tab/>
        </w:r>
        <w:r w:rsidR="00E31199">
          <w:rPr>
            <w:webHidden/>
          </w:rPr>
          <w:fldChar w:fldCharType="begin"/>
        </w:r>
        <w:r w:rsidR="00E31199">
          <w:rPr>
            <w:webHidden/>
          </w:rPr>
          <w:instrText xml:space="preserve"> PAGEREF _Toc367954074 \h </w:instrText>
        </w:r>
        <w:r w:rsidR="00E31199">
          <w:rPr>
            <w:webHidden/>
          </w:rPr>
        </w:r>
        <w:r w:rsidR="00E31199">
          <w:rPr>
            <w:webHidden/>
          </w:rPr>
          <w:fldChar w:fldCharType="separate"/>
        </w:r>
        <w:r w:rsidR="00E31199">
          <w:rPr>
            <w:webHidden/>
          </w:rPr>
          <w:t>12</w:t>
        </w:r>
        <w:r w:rsidR="00E31199">
          <w:rPr>
            <w:webHidden/>
          </w:rPr>
          <w:fldChar w:fldCharType="end"/>
        </w:r>
      </w:hyperlink>
    </w:p>
    <w:p w14:paraId="2231FF89" w14:textId="77777777" w:rsidR="00E31199" w:rsidRDefault="00975957">
      <w:pPr>
        <w:pStyle w:val="TOC3"/>
        <w:tabs>
          <w:tab w:val="left" w:pos="2268"/>
        </w:tabs>
        <w:rPr>
          <w:rFonts w:asciiTheme="minorHAnsi" w:eastAsiaTheme="minorEastAsia" w:hAnsiTheme="minorHAnsi" w:cstheme="minorBidi"/>
          <w:sz w:val="22"/>
          <w:szCs w:val="22"/>
          <w:lang w:val="nb-NO" w:eastAsia="nb-NO"/>
        </w:rPr>
      </w:pPr>
      <w:hyperlink w:anchor="_Toc367954075" w:history="1">
        <w:r w:rsidR="00E31199" w:rsidRPr="003C420B">
          <w:rPr>
            <w:rStyle w:val="Hyperlink"/>
          </w:rPr>
          <w:t>6.4.4</w:t>
        </w:r>
        <w:r w:rsidR="00E31199">
          <w:rPr>
            <w:rFonts w:asciiTheme="minorHAnsi" w:eastAsiaTheme="minorEastAsia" w:hAnsiTheme="minorHAnsi" w:cstheme="minorBidi"/>
            <w:sz w:val="22"/>
            <w:szCs w:val="22"/>
            <w:lang w:val="nb-NO" w:eastAsia="nb-NO"/>
          </w:rPr>
          <w:tab/>
        </w:r>
        <w:r w:rsidR="00E31199" w:rsidRPr="003C420B">
          <w:rPr>
            <w:rStyle w:val="Hyperlink"/>
          </w:rPr>
          <w:t>Withdrawal of Proposals</w:t>
        </w:r>
        <w:r w:rsidR="00E31199">
          <w:rPr>
            <w:webHidden/>
          </w:rPr>
          <w:tab/>
        </w:r>
        <w:r w:rsidR="00E31199">
          <w:rPr>
            <w:webHidden/>
          </w:rPr>
          <w:fldChar w:fldCharType="begin"/>
        </w:r>
        <w:r w:rsidR="00E31199">
          <w:rPr>
            <w:webHidden/>
          </w:rPr>
          <w:instrText xml:space="preserve"> PAGEREF _Toc367954075 \h </w:instrText>
        </w:r>
        <w:r w:rsidR="00E31199">
          <w:rPr>
            <w:webHidden/>
          </w:rPr>
        </w:r>
        <w:r w:rsidR="00E31199">
          <w:rPr>
            <w:webHidden/>
          </w:rPr>
          <w:fldChar w:fldCharType="separate"/>
        </w:r>
        <w:r w:rsidR="00E31199">
          <w:rPr>
            <w:webHidden/>
          </w:rPr>
          <w:t>13</w:t>
        </w:r>
        <w:r w:rsidR="00E31199">
          <w:rPr>
            <w:webHidden/>
          </w:rPr>
          <w:fldChar w:fldCharType="end"/>
        </w:r>
      </w:hyperlink>
    </w:p>
    <w:p w14:paraId="7324EEE0" w14:textId="77777777" w:rsidR="00E31199" w:rsidRDefault="00975957">
      <w:pPr>
        <w:pStyle w:val="TOC2"/>
        <w:tabs>
          <w:tab w:val="left" w:pos="1418"/>
        </w:tabs>
        <w:rPr>
          <w:rFonts w:asciiTheme="minorHAnsi" w:eastAsiaTheme="minorEastAsia" w:hAnsiTheme="minorHAnsi" w:cstheme="minorBidi"/>
          <w:sz w:val="22"/>
          <w:szCs w:val="22"/>
          <w:lang w:val="nb-NO" w:eastAsia="nb-NO"/>
        </w:rPr>
      </w:pPr>
      <w:hyperlink w:anchor="_Toc367954076" w:history="1">
        <w:r w:rsidR="00E31199" w:rsidRPr="003C420B">
          <w:rPr>
            <w:rStyle w:val="Hyperlink"/>
          </w:rPr>
          <w:t>6.5</w:t>
        </w:r>
        <w:r w:rsidR="00E31199">
          <w:rPr>
            <w:rFonts w:asciiTheme="minorHAnsi" w:eastAsiaTheme="minorEastAsia" w:hAnsiTheme="minorHAnsi" w:cstheme="minorBidi"/>
            <w:sz w:val="22"/>
            <w:szCs w:val="22"/>
            <w:lang w:val="nb-NO" w:eastAsia="nb-NO"/>
          </w:rPr>
          <w:tab/>
        </w:r>
        <w:r w:rsidR="00E31199" w:rsidRPr="003C420B">
          <w:rPr>
            <w:rStyle w:val="Hyperlink"/>
          </w:rPr>
          <w:t>Procedures for Feature Concept, Portrayal and Metadata Registers</w:t>
        </w:r>
        <w:r w:rsidR="00E31199">
          <w:rPr>
            <w:webHidden/>
          </w:rPr>
          <w:tab/>
        </w:r>
        <w:r w:rsidR="00E31199">
          <w:rPr>
            <w:webHidden/>
          </w:rPr>
          <w:fldChar w:fldCharType="begin"/>
        </w:r>
        <w:r w:rsidR="00E31199">
          <w:rPr>
            <w:webHidden/>
          </w:rPr>
          <w:instrText xml:space="preserve"> PAGEREF _Toc367954076 \h </w:instrText>
        </w:r>
        <w:r w:rsidR="00E31199">
          <w:rPr>
            <w:webHidden/>
          </w:rPr>
        </w:r>
        <w:r w:rsidR="00E31199">
          <w:rPr>
            <w:webHidden/>
          </w:rPr>
          <w:fldChar w:fldCharType="separate"/>
        </w:r>
        <w:r w:rsidR="00E31199">
          <w:rPr>
            <w:webHidden/>
          </w:rPr>
          <w:t>13</w:t>
        </w:r>
        <w:r w:rsidR="00E31199">
          <w:rPr>
            <w:webHidden/>
          </w:rPr>
          <w:fldChar w:fldCharType="end"/>
        </w:r>
      </w:hyperlink>
    </w:p>
    <w:p w14:paraId="6AED0BD9" w14:textId="77777777" w:rsidR="00E31199" w:rsidRDefault="00975957">
      <w:pPr>
        <w:pStyle w:val="TOC3"/>
        <w:tabs>
          <w:tab w:val="left" w:pos="2268"/>
        </w:tabs>
        <w:rPr>
          <w:rFonts w:asciiTheme="minorHAnsi" w:eastAsiaTheme="minorEastAsia" w:hAnsiTheme="minorHAnsi" w:cstheme="minorBidi"/>
          <w:sz w:val="22"/>
          <w:szCs w:val="22"/>
          <w:lang w:val="nb-NO" w:eastAsia="nb-NO"/>
        </w:rPr>
      </w:pPr>
      <w:hyperlink w:anchor="_Toc367954077" w:history="1">
        <w:r w:rsidR="00E31199" w:rsidRPr="003C420B">
          <w:rPr>
            <w:rStyle w:val="Hyperlink"/>
            <w:lang w:val="en-AU"/>
          </w:rPr>
          <w:t>6.5.1</w:t>
        </w:r>
        <w:r w:rsidR="00E31199">
          <w:rPr>
            <w:rFonts w:asciiTheme="minorHAnsi" w:eastAsiaTheme="minorEastAsia" w:hAnsiTheme="minorHAnsi" w:cstheme="minorBidi"/>
            <w:sz w:val="22"/>
            <w:szCs w:val="22"/>
            <w:lang w:val="nb-NO" w:eastAsia="nb-NO"/>
          </w:rPr>
          <w:tab/>
        </w:r>
        <w:r w:rsidR="00E31199" w:rsidRPr="003C420B">
          <w:rPr>
            <w:rStyle w:val="Hyperlink"/>
            <w:lang w:val="en-AU"/>
          </w:rPr>
          <w:t>Introduction</w:t>
        </w:r>
        <w:r w:rsidR="00E31199">
          <w:rPr>
            <w:webHidden/>
          </w:rPr>
          <w:tab/>
        </w:r>
        <w:r w:rsidR="00E31199">
          <w:rPr>
            <w:webHidden/>
          </w:rPr>
          <w:fldChar w:fldCharType="begin"/>
        </w:r>
        <w:r w:rsidR="00E31199">
          <w:rPr>
            <w:webHidden/>
          </w:rPr>
          <w:instrText xml:space="preserve"> PAGEREF _Toc367954077 \h </w:instrText>
        </w:r>
        <w:r w:rsidR="00E31199">
          <w:rPr>
            <w:webHidden/>
          </w:rPr>
        </w:r>
        <w:r w:rsidR="00E31199">
          <w:rPr>
            <w:webHidden/>
          </w:rPr>
          <w:fldChar w:fldCharType="separate"/>
        </w:r>
        <w:r w:rsidR="00E31199">
          <w:rPr>
            <w:webHidden/>
          </w:rPr>
          <w:t>13</w:t>
        </w:r>
        <w:r w:rsidR="00E31199">
          <w:rPr>
            <w:webHidden/>
          </w:rPr>
          <w:fldChar w:fldCharType="end"/>
        </w:r>
      </w:hyperlink>
    </w:p>
    <w:p w14:paraId="22EC6311" w14:textId="77777777" w:rsidR="00E31199" w:rsidRDefault="00975957">
      <w:pPr>
        <w:pStyle w:val="TOC3"/>
        <w:tabs>
          <w:tab w:val="left" w:pos="2268"/>
        </w:tabs>
        <w:rPr>
          <w:rFonts w:asciiTheme="minorHAnsi" w:eastAsiaTheme="minorEastAsia" w:hAnsiTheme="minorHAnsi" w:cstheme="minorBidi"/>
          <w:sz w:val="22"/>
          <w:szCs w:val="22"/>
          <w:lang w:val="nb-NO" w:eastAsia="nb-NO"/>
        </w:rPr>
      </w:pPr>
      <w:hyperlink w:anchor="_Toc367954078" w:history="1">
        <w:r w:rsidR="00E31199" w:rsidRPr="003C420B">
          <w:rPr>
            <w:rStyle w:val="Hyperlink"/>
          </w:rPr>
          <w:t>6.5.2</w:t>
        </w:r>
        <w:r w:rsidR="00E31199">
          <w:rPr>
            <w:rFonts w:asciiTheme="minorHAnsi" w:eastAsiaTheme="minorEastAsia" w:hAnsiTheme="minorHAnsi" w:cstheme="minorBidi"/>
            <w:sz w:val="22"/>
            <w:szCs w:val="22"/>
            <w:lang w:val="nb-NO" w:eastAsia="nb-NO"/>
          </w:rPr>
          <w:tab/>
        </w:r>
        <w:r w:rsidR="00E31199" w:rsidRPr="003C420B">
          <w:rPr>
            <w:rStyle w:val="Hyperlink"/>
          </w:rPr>
          <w:t>Addition of registered Items</w:t>
        </w:r>
        <w:r w:rsidR="00E31199">
          <w:rPr>
            <w:webHidden/>
          </w:rPr>
          <w:tab/>
        </w:r>
        <w:r w:rsidR="00E31199">
          <w:rPr>
            <w:webHidden/>
          </w:rPr>
          <w:fldChar w:fldCharType="begin"/>
        </w:r>
        <w:r w:rsidR="00E31199">
          <w:rPr>
            <w:webHidden/>
          </w:rPr>
          <w:instrText xml:space="preserve"> PAGEREF _Toc367954078 \h </w:instrText>
        </w:r>
        <w:r w:rsidR="00E31199">
          <w:rPr>
            <w:webHidden/>
          </w:rPr>
        </w:r>
        <w:r w:rsidR="00E31199">
          <w:rPr>
            <w:webHidden/>
          </w:rPr>
          <w:fldChar w:fldCharType="separate"/>
        </w:r>
        <w:r w:rsidR="00E31199">
          <w:rPr>
            <w:webHidden/>
          </w:rPr>
          <w:t>13</w:t>
        </w:r>
        <w:r w:rsidR="00E31199">
          <w:rPr>
            <w:webHidden/>
          </w:rPr>
          <w:fldChar w:fldCharType="end"/>
        </w:r>
      </w:hyperlink>
    </w:p>
    <w:p w14:paraId="61A157EB" w14:textId="77777777" w:rsidR="00E31199" w:rsidRDefault="00975957">
      <w:pPr>
        <w:pStyle w:val="TOC3"/>
        <w:tabs>
          <w:tab w:val="left" w:pos="2268"/>
        </w:tabs>
        <w:rPr>
          <w:rFonts w:asciiTheme="minorHAnsi" w:eastAsiaTheme="minorEastAsia" w:hAnsiTheme="minorHAnsi" w:cstheme="minorBidi"/>
          <w:sz w:val="22"/>
          <w:szCs w:val="22"/>
          <w:lang w:val="nb-NO" w:eastAsia="nb-NO"/>
        </w:rPr>
      </w:pPr>
      <w:hyperlink w:anchor="_Toc367954079" w:history="1">
        <w:r w:rsidR="00E31199" w:rsidRPr="003C420B">
          <w:rPr>
            <w:rStyle w:val="Hyperlink"/>
          </w:rPr>
          <w:t>6.5.3</w:t>
        </w:r>
        <w:r w:rsidR="00E31199">
          <w:rPr>
            <w:rFonts w:asciiTheme="minorHAnsi" w:eastAsiaTheme="minorEastAsia" w:hAnsiTheme="minorHAnsi" w:cstheme="minorBidi"/>
            <w:sz w:val="22"/>
            <w:szCs w:val="22"/>
            <w:lang w:val="nb-NO" w:eastAsia="nb-NO"/>
          </w:rPr>
          <w:tab/>
        </w:r>
        <w:r w:rsidR="00E31199" w:rsidRPr="003C420B">
          <w:rPr>
            <w:rStyle w:val="Hyperlink"/>
          </w:rPr>
          <w:t>Clarification of Registered Items</w:t>
        </w:r>
        <w:r w:rsidR="00E31199">
          <w:rPr>
            <w:webHidden/>
          </w:rPr>
          <w:tab/>
        </w:r>
        <w:r w:rsidR="00E31199">
          <w:rPr>
            <w:webHidden/>
          </w:rPr>
          <w:fldChar w:fldCharType="begin"/>
        </w:r>
        <w:r w:rsidR="00E31199">
          <w:rPr>
            <w:webHidden/>
          </w:rPr>
          <w:instrText xml:space="preserve"> PAGEREF _Toc367954079 \h </w:instrText>
        </w:r>
        <w:r w:rsidR="00E31199">
          <w:rPr>
            <w:webHidden/>
          </w:rPr>
        </w:r>
        <w:r w:rsidR="00E31199">
          <w:rPr>
            <w:webHidden/>
          </w:rPr>
          <w:fldChar w:fldCharType="separate"/>
        </w:r>
        <w:r w:rsidR="00E31199">
          <w:rPr>
            <w:webHidden/>
          </w:rPr>
          <w:t>13</w:t>
        </w:r>
        <w:r w:rsidR="00E31199">
          <w:rPr>
            <w:webHidden/>
          </w:rPr>
          <w:fldChar w:fldCharType="end"/>
        </w:r>
      </w:hyperlink>
    </w:p>
    <w:p w14:paraId="05B6BCEC" w14:textId="77777777" w:rsidR="00E31199" w:rsidRDefault="00975957">
      <w:pPr>
        <w:pStyle w:val="TOC3"/>
        <w:tabs>
          <w:tab w:val="left" w:pos="2268"/>
        </w:tabs>
        <w:rPr>
          <w:rFonts w:asciiTheme="minorHAnsi" w:eastAsiaTheme="minorEastAsia" w:hAnsiTheme="minorHAnsi" w:cstheme="minorBidi"/>
          <w:sz w:val="22"/>
          <w:szCs w:val="22"/>
          <w:lang w:val="nb-NO" w:eastAsia="nb-NO"/>
        </w:rPr>
      </w:pPr>
      <w:hyperlink w:anchor="_Toc367954080" w:history="1">
        <w:r w:rsidR="00E31199" w:rsidRPr="003C420B">
          <w:rPr>
            <w:rStyle w:val="Hyperlink"/>
          </w:rPr>
          <w:t>6.5.4</w:t>
        </w:r>
        <w:r w:rsidR="00E31199">
          <w:rPr>
            <w:rFonts w:asciiTheme="minorHAnsi" w:eastAsiaTheme="minorEastAsia" w:hAnsiTheme="minorHAnsi" w:cstheme="minorBidi"/>
            <w:sz w:val="22"/>
            <w:szCs w:val="22"/>
            <w:lang w:val="nb-NO" w:eastAsia="nb-NO"/>
          </w:rPr>
          <w:tab/>
        </w:r>
        <w:r w:rsidR="00E31199" w:rsidRPr="003C420B">
          <w:rPr>
            <w:rStyle w:val="Hyperlink"/>
          </w:rPr>
          <w:t>Supersession of Registered Items</w:t>
        </w:r>
        <w:r w:rsidR="00E31199">
          <w:rPr>
            <w:webHidden/>
          </w:rPr>
          <w:tab/>
        </w:r>
        <w:r w:rsidR="00E31199">
          <w:rPr>
            <w:webHidden/>
          </w:rPr>
          <w:fldChar w:fldCharType="begin"/>
        </w:r>
        <w:r w:rsidR="00E31199">
          <w:rPr>
            <w:webHidden/>
          </w:rPr>
          <w:instrText xml:space="preserve"> PAGEREF _Toc367954080 \h </w:instrText>
        </w:r>
        <w:r w:rsidR="00E31199">
          <w:rPr>
            <w:webHidden/>
          </w:rPr>
        </w:r>
        <w:r w:rsidR="00E31199">
          <w:rPr>
            <w:webHidden/>
          </w:rPr>
          <w:fldChar w:fldCharType="separate"/>
        </w:r>
        <w:r w:rsidR="00E31199">
          <w:rPr>
            <w:webHidden/>
          </w:rPr>
          <w:t>13</w:t>
        </w:r>
        <w:r w:rsidR="00E31199">
          <w:rPr>
            <w:webHidden/>
          </w:rPr>
          <w:fldChar w:fldCharType="end"/>
        </w:r>
      </w:hyperlink>
    </w:p>
    <w:p w14:paraId="4E7A6873" w14:textId="77777777" w:rsidR="00E31199" w:rsidRDefault="00975957">
      <w:pPr>
        <w:pStyle w:val="TOC3"/>
        <w:tabs>
          <w:tab w:val="left" w:pos="2268"/>
        </w:tabs>
        <w:rPr>
          <w:rFonts w:asciiTheme="minorHAnsi" w:eastAsiaTheme="minorEastAsia" w:hAnsiTheme="minorHAnsi" w:cstheme="minorBidi"/>
          <w:sz w:val="22"/>
          <w:szCs w:val="22"/>
          <w:lang w:val="nb-NO" w:eastAsia="nb-NO"/>
        </w:rPr>
      </w:pPr>
      <w:hyperlink w:anchor="_Toc367954081" w:history="1">
        <w:r w:rsidR="00E31199" w:rsidRPr="003C420B">
          <w:rPr>
            <w:rStyle w:val="Hyperlink"/>
          </w:rPr>
          <w:t>6.5.5</w:t>
        </w:r>
        <w:r w:rsidR="00E31199">
          <w:rPr>
            <w:rFonts w:asciiTheme="minorHAnsi" w:eastAsiaTheme="minorEastAsia" w:hAnsiTheme="minorHAnsi" w:cstheme="minorBidi"/>
            <w:sz w:val="22"/>
            <w:szCs w:val="22"/>
            <w:lang w:val="nb-NO" w:eastAsia="nb-NO"/>
          </w:rPr>
          <w:tab/>
        </w:r>
        <w:r w:rsidR="00E31199" w:rsidRPr="003C420B">
          <w:rPr>
            <w:rStyle w:val="Hyperlink"/>
          </w:rPr>
          <w:t>Retirement of Registered Items</w:t>
        </w:r>
        <w:r w:rsidR="00E31199">
          <w:rPr>
            <w:webHidden/>
          </w:rPr>
          <w:tab/>
        </w:r>
        <w:r w:rsidR="00E31199">
          <w:rPr>
            <w:webHidden/>
          </w:rPr>
          <w:fldChar w:fldCharType="begin"/>
        </w:r>
        <w:r w:rsidR="00E31199">
          <w:rPr>
            <w:webHidden/>
          </w:rPr>
          <w:instrText xml:space="preserve"> PAGEREF _Toc367954081 \h </w:instrText>
        </w:r>
        <w:r w:rsidR="00E31199">
          <w:rPr>
            <w:webHidden/>
          </w:rPr>
        </w:r>
        <w:r w:rsidR="00E31199">
          <w:rPr>
            <w:webHidden/>
          </w:rPr>
          <w:fldChar w:fldCharType="separate"/>
        </w:r>
        <w:r w:rsidR="00E31199">
          <w:rPr>
            <w:webHidden/>
          </w:rPr>
          <w:t>13</w:t>
        </w:r>
        <w:r w:rsidR="00E31199">
          <w:rPr>
            <w:webHidden/>
          </w:rPr>
          <w:fldChar w:fldCharType="end"/>
        </w:r>
      </w:hyperlink>
    </w:p>
    <w:p w14:paraId="4905DEE4" w14:textId="77777777" w:rsidR="00E31199" w:rsidRDefault="00975957">
      <w:pPr>
        <w:pStyle w:val="TOC3"/>
        <w:tabs>
          <w:tab w:val="left" w:pos="2268"/>
        </w:tabs>
        <w:rPr>
          <w:rFonts w:asciiTheme="minorHAnsi" w:eastAsiaTheme="minorEastAsia" w:hAnsiTheme="minorHAnsi" w:cstheme="minorBidi"/>
          <w:sz w:val="22"/>
          <w:szCs w:val="22"/>
          <w:lang w:val="nb-NO" w:eastAsia="nb-NO"/>
        </w:rPr>
      </w:pPr>
      <w:hyperlink w:anchor="_Toc367954082" w:history="1">
        <w:r w:rsidR="00E31199" w:rsidRPr="003C420B">
          <w:rPr>
            <w:rStyle w:val="Hyperlink"/>
            <w:lang w:val="en-AU"/>
          </w:rPr>
          <w:t>6.5.6</w:t>
        </w:r>
        <w:r w:rsidR="00E31199">
          <w:rPr>
            <w:rFonts w:asciiTheme="minorHAnsi" w:eastAsiaTheme="minorEastAsia" w:hAnsiTheme="minorHAnsi" w:cstheme="minorBidi"/>
            <w:sz w:val="22"/>
            <w:szCs w:val="22"/>
            <w:lang w:val="nb-NO" w:eastAsia="nb-NO"/>
          </w:rPr>
          <w:tab/>
        </w:r>
        <w:r w:rsidR="00E31199" w:rsidRPr="003C420B">
          <w:rPr>
            <w:rStyle w:val="Hyperlink"/>
            <w:lang w:val="en-AU"/>
          </w:rPr>
          <w:t>Development of Proposals</w:t>
        </w:r>
        <w:r w:rsidR="00E31199">
          <w:rPr>
            <w:webHidden/>
          </w:rPr>
          <w:tab/>
        </w:r>
        <w:r w:rsidR="00E31199">
          <w:rPr>
            <w:webHidden/>
          </w:rPr>
          <w:fldChar w:fldCharType="begin"/>
        </w:r>
        <w:r w:rsidR="00E31199">
          <w:rPr>
            <w:webHidden/>
          </w:rPr>
          <w:instrText xml:space="preserve"> PAGEREF _Toc367954082 \h </w:instrText>
        </w:r>
        <w:r w:rsidR="00E31199">
          <w:rPr>
            <w:webHidden/>
          </w:rPr>
        </w:r>
        <w:r w:rsidR="00E31199">
          <w:rPr>
            <w:webHidden/>
          </w:rPr>
          <w:fldChar w:fldCharType="separate"/>
        </w:r>
        <w:r w:rsidR="00E31199">
          <w:rPr>
            <w:webHidden/>
          </w:rPr>
          <w:t>13</w:t>
        </w:r>
        <w:r w:rsidR="00E31199">
          <w:rPr>
            <w:webHidden/>
          </w:rPr>
          <w:fldChar w:fldCharType="end"/>
        </w:r>
      </w:hyperlink>
    </w:p>
    <w:p w14:paraId="0144A5E0" w14:textId="77777777" w:rsidR="00E31199" w:rsidRDefault="00975957">
      <w:pPr>
        <w:pStyle w:val="TOC3"/>
        <w:tabs>
          <w:tab w:val="left" w:pos="2268"/>
        </w:tabs>
        <w:rPr>
          <w:rFonts w:asciiTheme="minorHAnsi" w:eastAsiaTheme="minorEastAsia" w:hAnsiTheme="minorHAnsi" w:cstheme="minorBidi"/>
          <w:sz w:val="22"/>
          <w:szCs w:val="22"/>
          <w:lang w:val="nb-NO" w:eastAsia="nb-NO"/>
        </w:rPr>
      </w:pPr>
      <w:hyperlink w:anchor="_Toc367954083" w:history="1">
        <w:r w:rsidR="00E31199" w:rsidRPr="003C420B">
          <w:rPr>
            <w:rStyle w:val="Hyperlink"/>
            <w:iCs/>
            <w:lang w:val="en-AU"/>
          </w:rPr>
          <w:t>6.5.7</w:t>
        </w:r>
        <w:r w:rsidR="00E31199">
          <w:rPr>
            <w:rFonts w:asciiTheme="minorHAnsi" w:eastAsiaTheme="minorEastAsia" w:hAnsiTheme="minorHAnsi" w:cstheme="minorBidi"/>
            <w:sz w:val="22"/>
            <w:szCs w:val="22"/>
            <w:lang w:val="nb-NO" w:eastAsia="nb-NO"/>
          </w:rPr>
          <w:tab/>
        </w:r>
        <w:r w:rsidR="00E31199" w:rsidRPr="003C420B">
          <w:rPr>
            <w:rStyle w:val="Hyperlink"/>
            <w:lang w:val="en-AU"/>
          </w:rPr>
          <w:t>Submission of Proposals</w:t>
        </w:r>
        <w:r w:rsidR="00E31199">
          <w:rPr>
            <w:webHidden/>
          </w:rPr>
          <w:tab/>
        </w:r>
        <w:r w:rsidR="00E31199">
          <w:rPr>
            <w:webHidden/>
          </w:rPr>
          <w:fldChar w:fldCharType="begin"/>
        </w:r>
        <w:r w:rsidR="00E31199">
          <w:rPr>
            <w:webHidden/>
          </w:rPr>
          <w:instrText xml:space="preserve"> PAGEREF _Toc367954083 \h </w:instrText>
        </w:r>
        <w:r w:rsidR="00E31199">
          <w:rPr>
            <w:webHidden/>
          </w:rPr>
        </w:r>
        <w:r w:rsidR="00E31199">
          <w:rPr>
            <w:webHidden/>
          </w:rPr>
          <w:fldChar w:fldCharType="separate"/>
        </w:r>
        <w:r w:rsidR="00E31199">
          <w:rPr>
            <w:webHidden/>
          </w:rPr>
          <w:t>14</w:t>
        </w:r>
        <w:r w:rsidR="00E31199">
          <w:rPr>
            <w:webHidden/>
          </w:rPr>
          <w:fldChar w:fldCharType="end"/>
        </w:r>
      </w:hyperlink>
    </w:p>
    <w:p w14:paraId="419C3C12" w14:textId="77777777" w:rsidR="00E31199" w:rsidRDefault="00975957">
      <w:pPr>
        <w:pStyle w:val="TOC3"/>
        <w:tabs>
          <w:tab w:val="left" w:pos="2268"/>
        </w:tabs>
        <w:rPr>
          <w:rFonts w:asciiTheme="minorHAnsi" w:eastAsiaTheme="minorEastAsia" w:hAnsiTheme="minorHAnsi" w:cstheme="minorBidi"/>
          <w:sz w:val="22"/>
          <w:szCs w:val="22"/>
          <w:lang w:val="nb-NO" w:eastAsia="nb-NO"/>
        </w:rPr>
      </w:pPr>
      <w:hyperlink w:anchor="_Toc367954084" w:history="1">
        <w:r w:rsidR="00E31199" w:rsidRPr="003C420B">
          <w:rPr>
            <w:rStyle w:val="Hyperlink"/>
            <w:lang w:val="en-AU"/>
          </w:rPr>
          <w:t>6.5.8</w:t>
        </w:r>
        <w:r w:rsidR="00E31199">
          <w:rPr>
            <w:rFonts w:asciiTheme="minorHAnsi" w:eastAsiaTheme="minorEastAsia" w:hAnsiTheme="minorHAnsi" w:cstheme="minorBidi"/>
            <w:sz w:val="22"/>
            <w:szCs w:val="22"/>
            <w:lang w:val="nb-NO" w:eastAsia="nb-NO"/>
          </w:rPr>
          <w:tab/>
        </w:r>
        <w:r w:rsidR="00E31199" w:rsidRPr="003C420B">
          <w:rPr>
            <w:rStyle w:val="Hyperlink"/>
            <w:lang w:val="en-AU"/>
          </w:rPr>
          <w:t>Approval Process</w:t>
        </w:r>
        <w:r w:rsidR="00E31199">
          <w:rPr>
            <w:webHidden/>
          </w:rPr>
          <w:tab/>
        </w:r>
        <w:r w:rsidR="00E31199">
          <w:rPr>
            <w:webHidden/>
          </w:rPr>
          <w:fldChar w:fldCharType="begin"/>
        </w:r>
        <w:r w:rsidR="00E31199">
          <w:rPr>
            <w:webHidden/>
          </w:rPr>
          <w:instrText xml:space="preserve"> PAGEREF _Toc367954084 \h </w:instrText>
        </w:r>
        <w:r w:rsidR="00E31199">
          <w:rPr>
            <w:webHidden/>
          </w:rPr>
        </w:r>
        <w:r w:rsidR="00E31199">
          <w:rPr>
            <w:webHidden/>
          </w:rPr>
          <w:fldChar w:fldCharType="separate"/>
        </w:r>
        <w:r w:rsidR="00E31199">
          <w:rPr>
            <w:webHidden/>
          </w:rPr>
          <w:t>15</w:t>
        </w:r>
        <w:r w:rsidR="00E31199">
          <w:rPr>
            <w:webHidden/>
          </w:rPr>
          <w:fldChar w:fldCharType="end"/>
        </w:r>
      </w:hyperlink>
    </w:p>
    <w:p w14:paraId="21B95323" w14:textId="77777777" w:rsidR="00E31199" w:rsidRDefault="00975957">
      <w:pPr>
        <w:pStyle w:val="TOC3"/>
        <w:tabs>
          <w:tab w:val="left" w:pos="2268"/>
        </w:tabs>
        <w:rPr>
          <w:rFonts w:asciiTheme="minorHAnsi" w:eastAsiaTheme="minorEastAsia" w:hAnsiTheme="minorHAnsi" w:cstheme="minorBidi"/>
          <w:sz w:val="22"/>
          <w:szCs w:val="22"/>
          <w:lang w:val="nb-NO" w:eastAsia="nb-NO"/>
        </w:rPr>
      </w:pPr>
      <w:hyperlink w:anchor="_Toc367954085" w:history="1">
        <w:r w:rsidR="00E31199" w:rsidRPr="003C420B">
          <w:rPr>
            <w:rStyle w:val="Hyperlink"/>
            <w:lang w:val="en-AU"/>
          </w:rPr>
          <w:t>6.5.9</w:t>
        </w:r>
        <w:r w:rsidR="00E31199">
          <w:rPr>
            <w:rFonts w:asciiTheme="minorHAnsi" w:eastAsiaTheme="minorEastAsia" w:hAnsiTheme="minorHAnsi" w:cstheme="minorBidi"/>
            <w:sz w:val="22"/>
            <w:szCs w:val="22"/>
            <w:lang w:val="nb-NO" w:eastAsia="nb-NO"/>
          </w:rPr>
          <w:tab/>
        </w:r>
        <w:r w:rsidR="00E31199" w:rsidRPr="003C420B">
          <w:rPr>
            <w:rStyle w:val="Hyperlink"/>
            <w:lang w:val="en-AU"/>
          </w:rPr>
          <w:t>Withdrawal of Proposals</w:t>
        </w:r>
        <w:r w:rsidR="00E31199">
          <w:rPr>
            <w:webHidden/>
          </w:rPr>
          <w:tab/>
        </w:r>
        <w:r w:rsidR="00E31199">
          <w:rPr>
            <w:webHidden/>
          </w:rPr>
          <w:fldChar w:fldCharType="begin"/>
        </w:r>
        <w:r w:rsidR="00E31199">
          <w:rPr>
            <w:webHidden/>
          </w:rPr>
          <w:instrText xml:space="preserve"> PAGEREF _Toc367954085 \h </w:instrText>
        </w:r>
        <w:r w:rsidR="00E31199">
          <w:rPr>
            <w:webHidden/>
          </w:rPr>
        </w:r>
        <w:r w:rsidR="00E31199">
          <w:rPr>
            <w:webHidden/>
          </w:rPr>
          <w:fldChar w:fldCharType="separate"/>
        </w:r>
        <w:r w:rsidR="00E31199">
          <w:rPr>
            <w:webHidden/>
          </w:rPr>
          <w:t>17</w:t>
        </w:r>
        <w:r w:rsidR="00E31199">
          <w:rPr>
            <w:webHidden/>
          </w:rPr>
          <w:fldChar w:fldCharType="end"/>
        </w:r>
      </w:hyperlink>
    </w:p>
    <w:p w14:paraId="5DB7276D" w14:textId="77777777" w:rsidR="00E31199" w:rsidRDefault="00975957">
      <w:pPr>
        <w:pStyle w:val="TOC3"/>
        <w:tabs>
          <w:tab w:val="left" w:pos="2268"/>
        </w:tabs>
        <w:rPr>
          <w:rFonts w:asciiTheme="minorHAnsi" w:eastAsiaTheme="minorEastAsia" w:hAnsiTheme="minorHAnsi" w:cstheme="minorBidi"/>
          <w:sz w:val="22"/>
          <w:szCs w:val="22"/>
          <w:lang w:val="nb-NO" w:eastAsia="nb-NO"/>
        </w:rPr>
      </w:pPr>
      <w:hyperlink w:anchor="_Toc367954086" w:history="1">
        <w:r w:rsidR="00E31199" w:rsidRPr="003C420B">
          <w:rPr>
            <w:rStyle w:val="Hyperlink"/>
            <w:lang w:val="en-AU"/>
          </w:rPr>
          <w:t>6.5.10</w:t>
        </w:r>
        <w:r w:rsidR="00E31199">
          <w:rPr>
            <w:rFonts w:asciiTheme="minorHAnsi" w:eastAsiaTheme="minorEastAsia" w:hAnsiTheme="minorHAnsi" w:cstheme="minorBidi"/>
            <w:sz w:val="22"/>
            <w:szCs w:val="22"/>
            <w:lang w:val="nb-NO" w:eastAsia="nb-NO"/>
          </w:rPr>
          <w:tab/>
        </w:r>
        <w:r w:rsidR="00E31199" w:rsidRPr="003C420B">
          <w:rPr>
            <w:rStyle w:val="Hyperlink"/>
            <w:lang w:val="en-AU"/>
          </w:rPr>
          <w:t>Appeals</w:t>
        </w:r>
        <w:r w:rsidR="00E31199">
          <w:rPr>
            <w:webHidden/>
          </w:rPr>
          <w:tab/>
        </w:r>
        <w:r w:rsidR="00E31199">
          <w:rPr>
            <w:webHidden/>
          </w:rPr>
          <w:fldChar w:fldCharType="begin"/>
        </w:r>
        <w:r w:rsidR="00E31199">
          <w:rPr>
            <w:webHidden/>
          </w:rPr>
          <w:instrText xml:space="preserve"> PAGEREF _Toc367954086 \h </w:instrText>
        </w:r>
        <w:r w:rsidR="00E31199">
          <w:rPr>
            <w:webHidden/>
          </w:rPr>
        </w:r>
        <w:r w:rsidR="00E31199">
          <w:rPr>
            <w:webHidden/>
          </w:rPr>
          <w:fldChar w:fldCharType="separate"/>
        </w:r>
        <w:r w:rsidR="00E31199">
          <w:rPr>
            <w:webHidden/>
          </w:rPr>
          <w:t>18</w:t>
        </w:r>
        <w:r w:rsidR="00E31199">
          <w:rPr>
            <w:webHidden/>
          </w:rPr>
          <w:fldChar w:fldCharType="end"/>
        </w:r>
      </w:hyperlink>
    </w:p>
    <w:p w14:paraId="567065E6" w14:textId="77777777" w:rsidR="00E31199" w:rsidRDefault="00975957">
      <w:pPr>
        <w:pStyle w:val="TOC1"/>
        <w:rPr>
          <w:rFonts w:asciiTheme="minorHAnsi" w:eastAsiaTheme="minorEastAsia" w:hAnsiTheme="minorHAnsi" w:cstheme="minorBidi"/>
          <w:lang w:val="nb-NO" w:eastAsia="nb-NO"/>
        </w:rPr>
      </w:pPr>
      <w:hyperlink w:anchor="_Toc367954087" w:history="1">
        <w:r w:rsidR="00E31199" w:rsidRPr="003C420B">
          <w:rPr>
            <w:rStyle w:val="Hyperlink"/>
          </w:rPr>
          <w:t>7</w:t>
        </w:r>
        <w:r w:rsidR="00E31199">
          <w:rPr>
            <w:rFonts w:asciiTheme="minorHAnsi" w:eastAsiaTheme="minorEastAsia" w:hAnsiTheme="minorHAnsi" w:cstheme="minorBidi"/>
            <w:lang w:val="nb-NO" w:eastAsia="nb-NO"/>
          </w:rPr>
          <w:tab/>
        </w:r>
        <w:r w:rsidR="00E31199" w:rsidRPr="003C420B">
          <w:rPr>
            <w:rStyle w:val="Hyperlink"/>
          </w:rPr>
          <w:t>Glossary / Definitions / Acronyms</w:t>
        </w:r>
        <w:r w:rsidR="00E31199">
          <w:rPr>
            <w:webHidden/>
          </w:rPr>
          <w:tab/>
        </w:r>
        <w:r w:rsidR="00E31199">
          <w:rPr>
            <w:webHidden/>
          </w:rPr>
          <w:fldChar w:fldCharType="begin"/>
        </w:r>
        <w:r w:rsidR="00E31199">
          <w:rPr>
            <w:webHidden/>
          </w:rPr>
          <w:instrText xml:space="preserve"> PAGEREF _Toc367954087 \h </w:instrText>
        </w:r>
        <w:r w:rsidR="00E31199">
          <w:rPr>
            <w:webHidden/>
          </w:rPr>
        </w:r>
        <w:r w:rsidR="00E31199">
          <w:rPr>
            <w:webHidden/>
          </w:rPr>
          <w:fldChar w:fldCharType="separate"/>
        </w:r>
        <w:r w:rsidR="00E31199">
          <w:rPr>
            <w:webHidden/>
          </w:rPr>
          <w:t>19</w:t>
        </w:r>
        <w:r w:rsidR="00E31199">
          <w:rPr>
            <w:webHidden/>
          </w:rPr>
          <w:fldChar w:fldCharType="end"/>
        </w:r>
      </w:hyperlink>
    </w:p>
    <w:p w14:paraId="31021893" w14:textId="77777777" w:rsidR="00E31199" w:rsidRDefault="00975957">
      <w:pPr>
        <w:pStyle w:val="TOC2"/>
        <w:tabs>
          <w:tab w:val="left" w:pos="1418"/>
        </w:tabs>
        <w:rPr>
          <w:rFonts w:asciiTheme="minorHAnsi" w:eastAsiaTheme="minorEastAsia" w:hAnsiTheme="minorHAnsi" w:cstheme="minorBidi"/>
          <w:sz w:val="22"/>
          <w:szCs w:val="22"/>
          <w:lang w:val="nb-NO" w:eastAsia="nb-NO"/>
        </w:rPr>
      </w:pPr>
      <w:hyperlink w:anchor="_Toc367954088" w:history="1">
        <w:r w:rsidR="00E31199" w:rsidRPr="003C420B">
          <w:rPr>
            <w:rStyle w:val="Hyperlink"/>
          </w:rPr>
          <w:t>7.1</w:t>
        </w:r>
        <w:r w:rsidR="00E31199">
          <w:rPr>
            <w:rFonts w:asciiTheme="minorHAnsi" w:eastAsiaTheme="minorEastAsia" w:hAnsiTheme="minorHAnsi" w:cstheme="minorBidi"/>
            <w:sz w:val="22"/>
            <w:szCs w:val="22"/>
            <w:lang w:val="nb-NO" w:eastAsia="nb-NO"/>
          </w:rPr>
          <w:tab/>
        </w:r>
        <w:r w:rsidR="00E31199" w:rsidRPr="003C420B">
          <w:rPr>
            <w:rStyle w:val="Hyperlink"/>
          </w:rPr>
          <w:t>Glossary / Definitions</w:t>
        </w:r>
        <w:r w:rsidR="00E31199">
          <w:rPr>
            <w:webHidden/>
          </w:rPr>
          <w:tab/>
        </w:r>
        <w:r w:rsidR="00E31199">
          <w:rPr>
            <w:webHidden/>
          </w:rPr>
          <w:fldChar w:fldCharType="begin"/>
        </w:r>
        <w:r w:rsidR="00E31199">
          <w:rPr>
            <w:webHidden/>
          </w:rPr>
          <w:instrText xml:space="preserve"> PAGEREF _Toc367954088 \h </w:instrText>
        </w:r>
        <w:r w:rsidR="00E31199">
          <w:rPr>
            <w:webHidden/>
          </w:rPr>
        </w:r>
        <w:r w:rsidR="00E31199">
          <w:rPr>
            <w:webHidden/>
          </w:rPr>
          <w:fldChar w:fldCharType="separate"/>
        </w:r>
        <w:r w:rsidR="00E31199">
          <w:rPr>
            <w:webHidden/>
          </w:rPr>
          <w:t>19</w:t>
        </w:r>
        <w:r w:rsidR="00E31199">
          <w:rPr>
            <w:webHidden/>
          </w:rPr>
          <w:fldChar w:fldCharType="end"/>
        </w:r>
      </w:hyperlink>
    </w:p>
    <w:p w14:paraId="38758815" w14:textId="77777777" w:rsidR="00E31199" w:rsidRDefault="00975957">
      <w:pPr>
        <w:pStyle w:val="TOC2"/>
        <w:tabs>
          <w:tab w:val="left" w:pos="1418"/>
        </w:tabs>
        <w:rPr>
          <w:rFonts w:asciiTheme="minorHAnsi" w:eastAsiaTheme="minorEastAsia" w:hAnsiTheme="minorHAnsi" w:cstheme="minorBidi"/>
          <w:sz w:val="22"/>
          <w:szCs w:val="22"/>
          <w:lang w:val="nb-NO" w:eastAsia="nb-NO"/>
        </w:rPr>
      </w:pPr>
      <w:hyperlink w:anchor="_Toc367954089" w:history="1">
        <w:r w:rsidR="00E31199" w:rsidRPr="003C420B">
          <w:rPr>
            <w:rStyle w:val="Hyperlink"/>
          </w:rPr>
          <w:t>7.2</w:t>
        </w:r>
        <w:r w:rsidR="00E31199">
          <w:rPr>
            <w:rFonts w:asciiTheme="minorHAnsi" w:eastAsiaTheme="minorEastAsia" w:hAnsiTheme="minorHAnsi" w:cstheme="minorBidi"/>
            <w:sz w:val="22"/>
            <w:szCs w:val="22"/>
            <w:lang w:val="nb-NO" w:eastAsia="nb-NO"/>
          </w:rPr>
          <w:tab/>
        </w:r>
        <w:r w:rsidR="00E31199" w:rsidRPr="003C420B">
          <w:rPr>
            <w:rStyle w:val="Hyperlink"/>
          </w:rPr>
          <w:t>Acronyms</w:t>
        </w:r>
        <w:r w:rsidR="00E31199">
          <w:rPr>
            <w:webHidden/>
          </w:rPr>
          <w:tab/>
        </w:r>
        <w:r w:rsidR="00E31199">
          <w:rPr>
            <w:webHidden/>
          </w:rPr>
          <w:fldChar w:fldCharType="begin"/>
        </w:r>
        <w:r w:rsidR="00E31199">
          <w:rPr>
            <w:webHidden/>
          </w:rPr>
          <w:instrText xml:space="preserve"> PAGEREF _Toc367954089 \h </w:instrText>
        </w:r>
        <w:r w:rsidR="00E31199">
          <w:rPr>
            <w:webHidden/>
          </w:rPr>
        </w:r>
        <w:r w:rsidR="00E31199">
          <w:rPr>
            <w:webHidden/>
          </w:rPr>
          <w:fldChar w:fldCharType="separate"/>
        </w:r>
        <w:r w:rsidR="00E31199">
          <w:rPr>
            <w:webHidden/>
          </w:rPr>
          <w:t>20</w:t>
        </w:r>
        <w:r w:rsidR="00E31199">
          <w:rPr>
            <w:webHidden/>
          </w:rPr>
          <w:fldChar w:fldCharType="end"/>
        </w:r>
      </w:hyperlink>
    </w:p>
    <w:p w14:paraId="0FF26ED0" w14:textId="77777777" w:rsidR="00E31199" w:rsidRDefault="00975957">
      <w:pPr>
        <w:pStyle w:val="TOC1"/>
        <w:rPr>
          <w:rFonts w:asciiTheme="minorHAnsi" w:eastAsiaTheme="minorEastAsia" w:hAnsiTheme="minorHAnsi" w:cstheme="minorBidi"/>
          <w:lang w:val="nb-NO" w:eastAsia="nb-NO"/>
        </w:rPr>
      </w:pPr>
      <w:hyperlink w:anchor="_Toc367954090" w:history="1">
        <w:r w:rsidR="00E31199" w:rsidRPr="003C420B">
          <w:rPr>
            <w:rStyle w:val="Hyperlink"/>
          </w:rPr>
          <w:t>8</w:t>
        </w:r>
        <w:r w:rsidR="00E31199">
          <w:rPr>
            <w:rFonts w:asciiTheme="minorHAnsi" w:eastAsiaTheme="minorEastAsia" w:hAnsiTheme="minorHAnsi" w:cstheme="minorBidi"/>
            <w:lang w:val="nb-NO" w:eastAsia="nb-NO"/>
          </w:rPr>
          <w:tab/>
        </w:r>
        <w:r w:rsidR="00E31199" w:rsidRPr="003C420B">
          <w:rPr>
            <w:rStyle w:val="Hyperlink"/>
          </w:rPr>
          <w:t>References</w:t>
        </w:r>
        <w:r w:rsidR="00E31199">
          <w:rPr>
            <w:webHidden/>
          </w:rPr>
          <w:tab/>
        </w:r>
        <w:r w:rsidR="00E31199">
          <w:rPr>
            <w:webHidden/>
          </w:rPr>
          <w:fldChar w:fldCharType="begin"/>
        </w:r>
        <w:r w:rsidR="00E31199">
          <w:rPr>
            <w:webHidden/>
          </w:rPr>
          <w:instrText xml:space="preserve"> PAGEREF _Toc367954090 \h </w:instrText>
        </w:r>
        <w:r w:rsidR="00E31199">
          <w:rPr>
            <w:webHidden/>
          </w:rPr>
        </w:r>
        <w:r w:rsidR="00E31199">
          <w:rPr>
            <w:webHidden/>
          </w:rPr>
          <w:fldChar w:fldCharType="separate"/>
        </w:r>
        <w:r w:rsidR="00E31199">
          <w:rPr>
            <w:webHidden/>
          </w:rPr>
          <w:t>20</w:t>
        </w:r>
        <w:r w:rsidR="00E31199">
          <w:rPr>
            <w:webHidden/>
          </w:rPr>
          <w:fldChar w:fldCharType="end"/>
        </w:r>
      </w:hyperlink>
    </w:p>
    <w:p w14:paraId="6291EB97" w14:textId="77777777" w:rsidR="00E31199" w:rsidRDefault="00975957">
      <w:pPr>
        <w:pStyle w:val="TOC1"/>
        <w:tabs>
          <w:tab w:val="left" w:pos="1418"/>
        </w:tabs>
        <w:rPr>
          <w:rFonts w:asciiTheme="minorHAnsi" w:eastAsiaTheme="minorEastAsia" w:hAnsiTheme="minorHAnsi" w:cstheme="minorBidi"/>
          <w:lang w:val="nb-NO" w:eastAsia="nb-NO"/>
        </w:rPr>
      </w:pPr>
      <w:hyperlink w:anchor="_Toc367954091" w:history="1">
        <w:r w:rsidR="00E31199" w:rsidRPr="003C420B">
          <w:rPr>
            <w:rStyle w:val="Hyperlink"/>
            <w:rFonts w:ascii="Arial Bold" w:hAnsi="Arial Bold"/>
          </w:rPr>
          <w:t>ANNEX A</w:t>
        </w:r>
        <w:r w:rsidR="00E31199">
          <w:rPr>
            <w:rFonts w:asciiTheme="minorHAnsi" w:eastAsiaTheme="minorEastAsia" w:hAnsiTheme="minorHAnsi" w:cstheme="minorBidi"/>
            <w:lang w:val="nb-NO" w:eastAsia="nb-NO"/>
          </w:rPr>
          <w:tab/>
        </w:r>
        <w:r w:rsidR="00E31199" w:rsidRPr="003C420B">
          <w:rPr>
            <w:rStyle w:val="Hyperlink"/>
          </w:rPr>
          <w:t>Extract from ISO19115</w:t>
        </w:r>
        <w:r w:rsidR="00E31199">
          <w:rPr>
            <w:webHidden/>
          </w:rPr>
          <w:tab/>
        </w:r>
        <w:r w:rsidR="00E31199">
          <w:rPr>
            <w:webHidden/>
          </w:rPr>
          <w:fldChar w:fldCharType="begin"/>
        </w:r>
        <w:r w:rsidR="00E31199">
          <w:rPr>
            <w:webHidden/>
          </w:rPr>
          <w:instrText xml:space="preserve"> PAGEREF _Toc367954091 \h </w:instrText>
        </w:r>
        <w:r w:rsidR="00E31199">
          <w:rPr>
            <w:webHidden/>
          </w:rPr>
        </w:r>
        <w:r w:rsidR="00E31199">
          <w:rPr>
            <w:webHidden/>
          </w:rPr>
          <w:fldChar w:fldCharType="separate"/>
        </w:r>
        <w:r w:rsidR="00E31199">
          <w:rPr>
            <w:webHidden/>
          </w:rPr>
          <w:t>21</w:t>
        </w:r>
        <w:r w:rsidR="00E31199">
          <w:rPr>
            <w:webHidden/>
          </w:rPr>
          <w:fldChar w:fldCharType="end"/>
        </w:r>
      </w:hyperlink>
    </w:p>
    <w:p w14:paraId="624C4E27" w14:textId="15BC25E2" w:rsidR="00BC2898" w:rsidRDefault="00E31199" w:rsidP="00380C7B">
      <w:pPr>
        <w:rPr>
          <w:rFonts w:cs="Arial"/>
        </w:rPr>
      </w:pPr>
      <w:r>
        <w:rPr>
          <w:rFonts w:ascii="Calibri" w:eastAsia="MS ??" w:hAnsi="Calibri" w:cs="Times New Roman"/>
          <w:b/>
          <w:bCs/>
          <w:caps/>
          <w:noProof/>
          <w:sz w:val="24"/>
          <w:szCs w:val="24"/>
          <w:lang w:val="en-US" w:eastAsia="en-US"/>
        </w:rPr>
        <w:fldChar w:fldCharType="end"/>
      </w:r>
    </w:p>
    <w:p w14:paraId="245F26E1" w14:textId="77777777" w:rsidR="00BC2898" w:rsidRDefault="00BC2898" w:rsidP="008517F9">
      <w:pPr>
        <w:pStyle w:val="Title"/>
      </w:pPr>
      <w:bookmarkStart w:id="34" w:name="_Toc216674837"/>
      <w:bookmarkStart w:id="35" w:name="_Toc367954052"/>
      <w:r>
        <w:t>Index of Tables</w:t>
      </w:r>
      <w:bookmarkEnd w:id="34"/>
      <w:bookmarkEnd w:id="35"/>
    </w:p>
    <w:p w14:paraId="1DD0EF05" w14:textId="77777777" w:rsidR="009D24FF" w:rsidRDefault="00BC2898" w:rsidP="009D24FF">
      <w:pPr>
        <w:pStyle w:val="TableofFigures"/>
        <w:rPr>
          <w:rFonts w:asciiTheme="minorHAnsi" w:hAnsiTheme="minorHAnsi" w:cstheme="minorBidi"/>
          <w:sz w:val="24"/>
        </w:rPr>
      </w:pPr>
      <w:r>
        <w:fldChar w:fldCharType="begin"/>
      </w:r>
      <w:r>
        <w:instrText xml:space="preserve"> TOC \h \z \t "Table_#" \c </w:instrText>
      </w:r>
      <w:r>
        <w:fldChar w:fldCharType="separate"/>
      </w:r>
      <w:r w:rsidR="009D24FF" w:rsidRPr="007B695D">
        <w:t>Table 1</w:t>
      </w:r>
      <w:r w:rsidR="009D24FF">
        <w:rPr>
          <w:rFonts w:asciiTheme="minorHAnsi" w:hAnsiTheme="minorHAnsi" w:cstheme="minorBidi"/>
          <w:sz w:val="24"/>
        </w:rPr>
        <w:tab/>
      </w:r>
      <w:r w:rsidR="009D24FF">
        <w:t>Envisaged IALA domains</w:t>
      </w:r>
      <w:r w:rsidR="009D24FF">
        <w:tab/>
      </w:r>
      <w:r w:rsidR="009D24FF">
        <w:fldChar w:fldCharType="begin"/>
      </w:r>
      <w:r w:rsidR="009D24FF">
        <w:instrText xml:space="preserve"> PAGEREF _Toc216507499 \h </w:instrText>
      </w:r>
      <w:r w:rsidR="009D24FF">
        <w:fldChar w:fldCharType="separate"/>
      </w:r>
      <w:r w:rsidR="00DC226F">
        <w:t>7</w:t>
      </w:r>
      <w:r w:rsidR="009D24FF">
        <w:fldChar w:fldCharType="end"/>
      </w:r>
    </w:p>
    <w:p w14:paraId="0A2BBB67" w14:textId="77777777" w:rsidR="00BC2898" w:rsidRDefault="00BC2898" w:rsidP="00FF7BED">
      <w:pPr>
        <w:pStyle w:val="Title"/>
      </w:pPr>
      <w:r>
        <w:fldChar w:fldCharType="end"/>
      </w:r>
      <w:bookmarkStart w:id="36" w:name="_Toc216674838"/>
      <w:bookmarkStart w:id="37" w:name="_Toc367954053"/>
      <w:r>
        <w:t>Index of Figures</w:t>
      </w:r>
      <w:bookmarkEnd w:id="36"/>
      <w:bookmarkEnd w:id="37"/>
    </w:p>
    <w:p w14:paraId="0A0DE3DB" w14:textId="77777777" w:rsidR="008D5371" w:rsidRDefault="00BC2898">
      <w:pPr>
        <w:pStyle w:val="TableofFigures"/>
        <w:rPr>
          <w:rFonts w:asciiTheme="minorHAnsi" w:hAnsiTheme="minorHAnsi" w:cstheme="minorBidi"/>
          <w:lang w:val="nl-NL" w:eastAsia="nl-NL"/>
        </w:rPr>
      </w:pPr>
      <w:r>
        <w:fldChar w:fldCharType="begin"/>
      </w:r>
      <w:r>
        <w:instrText xml:space="preserve"> TOC \h \z \t "Figure_#" \c </w:instrText>
      </w:r>
      <w:r>
        <w:fldChar w:fldCharType="separate"/>
      </w:r>
      <w:hyperlink w:anchor="_Toc367950627" w:history="1">
        <w:r w:rsidR="008D5371" w:rsidRPr="003F35F6">
          <w:rPr>
            <w:rStyle w:val="Hyperlink"/>
          </w:rPr>
          <w:t>Figure 1</w:t>
        </w:r>
        <w:r w:rsidR="008D5371">
          <w:rPr>
            <w:rFonts w:asciiTheme="minorHAnsi" w:hAnsiTheme="minorHAnsi" w:cstheme="minorBidi"/>
            <w:lang w:val="nl-NL" w:eastAsia="nl-NL"/>
          </w:rPr>
          <w:tab/>
        </w:r>
        <w:r w:rsidR="008D5371" w:rsidRPr="003F35F6">
          <w:rPr>
            <w:rStyle w:val="Hyperlink"/>
          </w:rPr>
          <w:t>The IALA Domains in the IHO Registry</w:t>
        </w:r>
        <w:r w:rsidR="008D5371">
          <w:rPr>
            <w:webHidden/>
          </w:rPr>
          <w:tab/>
        </w:r>
        <w:r w:rsidR="008D5371">
          <w:rPr>
            <w:webHidden/>
          </w:rPr>
          <w:fldChar w:fldCharType="begin"/>
        </w:r>
        <w:r w:rsidR="008D5371">
          <w:rPr>
            <w:webHidden/>
          </w:rPr>
          <w:instrText xml:space="preserve"> PAGEREF _Toc367950627 \h </w:instrText>
        </w:r>
        <w:r w:rsidR="008D5371">
          <w:rPr>
            <w:webHidden/>
          </w:rPr>
        </w:r>
        <w:r w:rsidR="008D5371">
          <w:rPr>
            <w:webHidden/>
          </w:rPr>
          <w:fldChar w:fldCharType="separate"/>
        </w:r>
        <w:r w:rsidR="008D5371">
          <w:rPr>
            <w:webHidden/>
          </w:rPr>
          <w:t>6</w:t>
        </w:r>
        <w:r w:rsidR="008D5371">
          <w:rPr>
            <w:webHidden/>
          </w:rPr>
          <w:fldChar w:fldCharType="end"/>
        </w:r>
      </w:hyperlink>
    </w:p>
    <w:p w14:paraId="51EAF930" w14:textId="77777777" w:rsidR="008D5371" w:rsidRDefault="00975957">
      <w:pPr>
        <w:pStyle w:val="TableofFigures"/>
        <w:rPr>
          <w:rFonts w:asciiTheme="minorHAnsi" w:hAnsiTheme="minorHAnsi" w:cstheme="minorBidi"/>
          <w:lang w:val="nl-NL" w:eastAsia="nl-NL"/>
        </w:rPr>
      </w:pPr>
      <w:hyperlink w:anchor="_Toc367950628" w:history="1">
        <w:r w:rsidR="008D5371" w:rsidRPr="003F35F6">
          <w:rPr>
            <w:rStyle w:val="Hyperlink"/>
          </w:rPr>
          <w:t>Figure 2</w:t>
        </w:r>
        <w:r w:rsidR="008D5371">
          <w:rPr>
            <w:rFonts w:asciiTheme="minorHAnsi" w:hAnsiTheme="minorHAnsi" w:cstheme="minorBidi"/>
            <w:lang w:val="nl-NL" w:eastAsia="nl-NL"/>
          </w:rPr>
          <w:tab/>
        </w:r>
        <w:r w:rsidR="008D5371" w:rsidRPr="003F35F6">
          <w:rPr>
            <w:rStyle w:val="Hyperlink"/>
            <w:lang w:val="en-AU"/>
          </w:rPr>
          <w:t>Domain with Registers</w:t>
        </w:r>
        <w:r w:rsidR="008D5371">
          <w:rPr>
            <w:webHidden/>
          </w:rPr>
          <w:tab/>
        </w:r>
        <w:r w:rsidR="008D5371">
          <w:rPr>
            <w:webHidden/>
          </w:rPr>
          <w:fldChar w:fldCharType="begin"/>
        </w:r>
        <w:r w:rsidR="008D5371">
          <w:rPr>
            <w:webHidden/>
          </w:rPr>
          <w:instrText xml:space="preserve"> PAGEREF _Toc367950628 \h </w:instrText>
        </w:r>
        <w:r w:rsidR="008D5371">
          <w:rPr>
            <w:webHidden/>
          </w:rPr>
        </w:r>
        <w:r w:rsidR="008D5371">
          <w:rPr>
            <w:webHidden/>
          </w:rPr>
          <w:fldChar w:fldCharType="separate"/>
        </w:r>
        <w:r w:rsidR="008D5371">
          <w:rPr>
            <w:webHidden/>
          </w:rPr>
          <w:t>7</w:t>
        </w:r>
        <w:r w:rsidR="008D5371">
          <w:rPr>
            <w:webHidden/>
          </w:rPr>
          <w:fldChar w:fldCharType="end"/>
        </w:r>
      </w:hyperlink>
    </w:p>
    <w:p w14:paraId="3E667BDB" w14:textId="77777777" w:rsidR="008D5371" w:rsidRDefault="00975957">
      <w:pPr>
        <w:pStyle w:val="TableofFigures"/>
        <w:rPr>
          <w:rFonts w:asciiTheme="minorHAnsi" w:hAnsiTheme="minorHAnsi" w:cstheme="minorBidi"/>
          <w:lang w:val="nl-NL" w:eastAsia="nl-NL"/>
        </w:rPr>
      </w:pPr>
      <w:hyperlink w:anchor="_Toc367950629" w:history="1">
        <w:r w:rsidR="008D5371" w:rsidRPr="003F35F6">
          <w:rPr>
            <w:rStyle w:val="Hyperlink"/>
          </w:rPr>
          <w:t>Figure 3</w:t>
        </w:r>
        <w:r w:rsidR="008D5371">
          <w:rPr>
            <w:rFonts w:asciiTheme="minorHAnsi" w:hAnsiTheme="minorHAnsi" w:cstheme="minorBidi"/>
            <w:lang w:val="nl-NL" w:eastAsia="nl-NL"/>
          </w:rPr>
          <w:tab/>
        </w:r>
        <w:r w:rsidR="008D5371" w:rsidRPr="003F35F6">
          <w:rPr>
            <w:rStyle w:val="Hyperlink"/>
          </w:rPr>
          <w:t>IALA Domains organisation</w:t>
        </w:r>
        <w:r w:rsidR="008D5371">
          <w:rPr>
            <w:webHidden/>
          </w:rPr>
          <w:tab/>
        </w:r>
        <w:r w:rsidR="008D5371">
          <w:rPr>
            <w:webHidden/>
          </w:rPr>
          <w:fldChar w:fldCharType="begin"/>
        </w:r>
        <w:r w:rsidR="008D5371">
          <w:rPr>
            <w:webHidden/>
          </w:rPr>
          <w:instrText xml:space="preserve"> PAGEREF _Toc367950629 \h </w:instrText>
        </w:r>
        <w:r w:rsidR="008D5371">
          <w:rPr>
            <w:webHidden/>
          </w:rPr>
        </w:r>
        <w:r w:rsidR="008D5371">
          <w:rPr>
            <w:webHidden/>
          </w:rPr>
          <w:fldChar w:fldCharType="separate"/>
        </w:r>
        <w:r w:rsidR="008D5371">
          <w:rPr>
            <w:webHidden/>
          </w:rPr>
          <w:t>10</w:t>
        </w:r>
        <w:r w:rsidR="008D5371">
          <w:rPr>
            <w:webHidden/>
          </w:rPr>
          <w:fldChar w:fldCharType="end"/>
        </w:r>
      </w:hyperlink>
    </w:p>
    <w:p w14:paraId="7CAA5D17" w14:textId="77777777" w:rsidR="008D5371" w:rsidRDefault="00975957">
      <w:pPr>
        <w:pStyle w:val="TableofFigures"/>
        <w:rPr>
          <w:rFonts w:asciiTheme="minorHAnsi" w:hAnsiTheme="minorHAnsi" w:cstheme="minorBidi"/>
          <w:lang w:val="nl-NL" w:eastAsia="nl-NL"/>
        </w:rPr>
      </w:pPr>
      <w:hyperlink w:anchor="_Toc367950630" w:history="1">
        <w:r w:rsidR="008D5371" w:rsidRPr="003F35F6">
          <w:rPr>
            <w:rStyle w:val="Hyperlink"/>
          </w:rPr>
          <w:t>Figure 4</w:t>
        </w:r>
        <w:r w:rsidR="008D5371">
          <w:rPr>
            <w:rFonts w:asciiTheme="minorHAnsi" w:hAnsiTheme="minorHAnsi" w:cstheme="minorBidi"/>
            <w:lang w:val="nl-NL" w:eastAsia="nl-NL"/>
          </w:rPr>
          <w:tab/>
        </w:r>
        <w:r w:rsidR="008D5371" w:rsidRPr="003F35F6">
          <w:rPr>
            <w:rStyle w:val="Hyperlink"/>
          </w:rPr>
          <w:t>Processing of Proposals</w:t>
        </w:r>
        <w:r w:rsidR="008D5371">
          <w:rPr>
            <w:webHidden/>
          </w:rPr>
          <w:tab/>
        </w:r>
        <w:r w:rsidR="008D5371">
          <w:rPr>
            <w:webHidden/>
          </w:rPr>
          <w:fldChar w:fldCharType="begin"/>
        </w:r>
        <w:r w:rsidR="008D5371">
          <w:rPr>
            <w:webHidden/>
          </w:rPr>
          <w:instrText xml:space="preserve"> PAGEREF _Toc367950630 \h </w:instrText>
        </w:r>
        <w:r w:rsidR="008D5371">
          <w:rPr>
            <w:webHidden/>
          </w:rPr>
        </w:r>
        <w:r w:rsidR="008D5371">
          <w:rPr>
            <w:webHidden/>
          </w:rPr>
          <w:fldChar w:fldCharType="separate"/>
        </w:r>
        <w:r w:rsidR="008D5371">
          <w:rPr>
            <w:webHidden/>
          </w:rPr>
          <w:t>11</w:t>
        </w:r>
        <w:r w:rsidR="008D5371">
          <w:rPr>
            <w:webHidden/>
          </w:rPr>
          <w:fldChar w:fldCharType="end"/>
        </w:r>
      </w:hyperlink>
    </w:p>
    <w:p w14:paraId="2EC24812" w14:textId="77777777" w:rsidR="008D5371" w:rsidRDefault="00975957">
      <w:pPr>
        <w:pStyle w:val="TableofFigures"/>
        <w:rPr>
          <w:rFonts w:asciiTheme="minorHAnsi" w:hAnsiTheme="minorHAnsi" w:cstheme="minorBidi"/>
          <w:lang w:val="nl-NL" w:eastAsia="nl-NL"/>
        </w:rPr>
      </w:pPr>
      <w:hyperlink w:anchor="_Toc367950631" w:history="1">
        <w:r w:rsidR="008D5371" w:rsidRPr="003F35F6">
          <w:rPr>
            <w:rStyle w:val="Hyperlink"/>
          </w:rPr>
          <w:t>Figure 5</w:t>
        </w:r>
        <w:r w:rsidR="008D5371">
          <w:rPr>
            <w:rFonts w:asciiTheme="minorHAnsi" w:hAnsiTheme="minorHAnsi" w:cstheme="minorBidi"/>
            <w:lang w:val="nl-NL" w:eastAsia="nl-NL"/>
          </w:rPr>
          <w:tab/>
        </w:r>
        <w:r w:rsidR="008D5371" w:rsidRPr="003F35F6">
          <w:rPr>
            <w:rStyle w:val="Hyperlink"/>
          </w:rPr>
          <w:t>Processing of Proposals</w:t>
        </w:r>
        <w:r w:rsidR="008D5371">
          <w:rPr>
            <w:webHidden/>
          </w:rPr>
          <w:tab/>
        </w:r>
        <w:r w:rsidR="008D5371">
          <w:rPr>
            <w:webHidden/>
          </w:rPr>
          <w:fldChar w:fldCharType="begin"/>
        </w:r>
        <w:r w:rsidR="008D5371">
          <w:rPr>
            <w:webHidden/>
          </w:rPr>
          <w:instrText xml:space="preserve"> PAGEREF _Toc367950631 \h </w:instrText>
        </w:r>
        <w:r w:rsidR="008D5371">
          <w:rPr>
            <w:webHidden/>
          </w:rPr>
        </w:r>
        <w:r w:rsidR="008D5371">
          <w:rPr>
            <w:webHidden/>
          </w:rPr>
          <w:fldChar w:fldCharType="separate"/>
        </w:r>
        <w:r w:rsidR="008D5371">
          <w:rPr>
            <w:webHidden/>
          </w:rPr>
          <w:t>15</w:t>
        </w:r>
        <w:r w:rsidR="008D5371">
          <w:rPr>
            <w:webHidden/>
          </w:rPr>
          <w:fldChar w:fldCharType="end"/>
        </w:r>
      </w:hyperlink>
    </w:p>
    <w:p w14:paraId="6E53B92C" w14:textId="77777777" w:rsidR="008D5371" w:rsidRDefault="00975957">
      <w:pPr>
        <w:pStyle w:val="TableofFigures"/>
        <w:rPr>
          <w:rFonts w:asciiTheme="minorHAnsi" w:hAnsiTheme="minorHAnsi" w:cstheme="minorBidi"/>
          <w:lang w:val="nl-NL" w:eastAsia="nl-NL"/>
        </w:rPr>
      </w:pPr>
      <w:hyperlink w:anchor="_Toc367950632" w:history="1">
        <w:r w:rsidR="008D5371" w:rsidRPr="003F35F6">
          <w:rPr>
            <w:rStyle w:val="Hyperlink"/>
            <w:lang w:val="en-AU"/>
          </w:rPr>
          <w:t>Figure 6</w:t>
        </w:r>
        <w:r w:rsidR="008D5371">
          <w:rPr>
            <w:rFonts w:asciiTheme="minorHAnsi" w:hAnsiTheme="minorHAnsi" w:cstheme="minorBidi"/>
            <w:lang w:val="nl-NL" w:eastAsia="nl-NL"/>
          </w:rPr>
          <w:tab/>
        </w:r>
        <w:r w:rsidR="008D5371" w:rsidRPr="003F35F6">
          <w:rPr>
            <w:rStyle w:val="Hyperlink"/>
            <w:lang w:val="en-AU"/>
          </w:rPr>
          <w:t>Approval Process</w:t>
        </w:r>
        <w:r w:rsidR="008D5371">
          <w:rPr>
            <w:webHidden/>
          </w:rPr>
          <w:tab/>
        </w:r>
        <w:r w:rsidR="008D5371">
          <w:rPr>
            <w:webHidden/>
          </w:rPr>
          <w:fldChar w:fldCharType="begin"/>
        </w:r>
        <w:r w:rsidR="008D5371">
          <w:rPr>
            <w:webHidden/>
          </w:rPr>
          <w:instrText xml:space="preserve"> PAGEREF _Toc367950632 \h </w:instrText>
        </w:r>
        <w:r w:rsidR="008D5371">
          <w:rPr>
            <w:webHidden/>
          </w:rPr>
        </w:r>
        <w:r w:rsidR="008D5371">
          <w:rPr>
            <w:webHidden/>
          </w:rPr>
          <w:fldChar w:fldCharType="separate"/>
        </w:r>
        <w:r w:rsidR="008D5371">
          <w:rPr>
            <w:webHidden/>
          </w:rPr>
          <w:t>17</w:t>
        </w:r>
        <w:r w:rsidR="008D5371">
          <w:rPr>
            <w:webHidden/>
          </w:rPr>
          <w:fldChar w:fldCharType="end"/>
        </w:r>
      </w:hyperlink>
    </w:p>
    <w:p w14:paraId="1CF3B6A3" w14:textId="77777777" w:rsidR="008D5371" w:rsidRDefault="00975957">
      <w:pPr>
        <w:pStyle w:val="TableofFigures"/>
        <w:rPr>
          <w:rFonts w:asciiTheme="minorHAnsi" w:hAnsiTheme="minorHAnsi" w:cstheme="minorBidi"/>
          <w:lang w:val="nl-NL" w:eastAsia="nl-NL"/>
        </w:rPr>
      </w:pPr>
      <w:hyperlink w:anchor="_Toc367950633" w:history="1">
        <w:r w:rsidR="008D5371" w:rsidRPr="003F35F6">
          <w:rPr>
            <w:rStyle w:val="Hyperlink"/>
            <w:lang w:val="en-AU"/>
          </w:rPr>
          <w:t>Figure 7</w:t>
        </w:r>
        <w:r w:rsidR="008D5371">
          <w:rPr>
            <w:rFonts w:asciiTheme="minorHAnsi" w:hAnsiTheme="minorHAnsi" w:cstheme="minorBidi"/>
            <w:lang w:val="nl-NL" w:eastAsia="nl-NL"/>
          </w:rPr>
          <w:tab/>
        </w:r>
        <w:r w:rsidR="008D5371" w:rsidRPr="003F35F6">
          <w:rPr>
            <w:rStyle w:val="Hyperlink"/>
            <w:lang w:val="en-AU"/>
          </w:rPr>
          <w:t>Appeal process</w:t>
        </w:r>
        <w:r w:rsidR="008D5371">
          <w:rPr>
            <w:webHidden/>
          </w:rPr>
          <w:tab/>
        </w:r>
        <w:r w:rsidR="008D5371">
          <w:rPr>
            <w:webHidden/>
          </w:rPr>
          <w:fldChar w:fldCharType="begin"/>
        </w:r>
        <w:r w:rsidR="008D5371">
          <w:rPr>
            <w:webHidden/>
          </w:rPr>
          <w:instrText xml:space="preserve"> PAGEREF _Toc367950633 \h </w:instrText>
        </w:r>
        <w:r w:rsidR="008D5371">
          <w:rPr>
            <w:webHidden/>
          </w:rPr>
        </w:r>
        <w:r w:rsidR="008D5371">
          <w:rPr>
            <w:webHidden/>
          </w:rPr>
          <w:fldChar w:fldCharType="separate"/>
        </w:r>
        <w:r w:rsidR="008D5371">
          <w:rPr>
            <w:webHidden/>
          </w:rPr>
          <w:t>19</w:t>
        </w:r>
        <w:r w:rsidR="008D5371">
          <w:rPr>
            <w:webHidden/>
          </w:rPr>
          <w:fldChar w:fldCharType="end"/>
        </w:r>
      </w:hyperlink>
    </w:p>
    <w:p w14:paraId="49580048" w14:textId="77777777" w:rsidR="00BC2898" w:rsidRDefault="00BC2898" w:rsidP="009E559D">
      <w:pPr>
        <w:pStyle w:val="BlockText"/>
        <w:spacing w:before="480" w:after="240"/>
        <w:ind w:left="0" w:right="0"/>
        <w:jc w:val="center"/>
      </w:pPr>
      <w:r>
        <w:fldChar w:fldCharType="end"/>
      </w:r>
      <w:r w:rsidRPr="00371BEF">
        <w:br w:type="page"/>
      </w:r>
    </w:p>
    <w:p w14:paraId="500F9742" w14:textId="77777777" w:rsidR="00BC2898" w:rsidRDefault="00BC2898" w:rsidP="009E559D">
      <w:pPr>
        <w:pStyle w:val="BlockText"/>
        <w:spacing w:before="240" w:after="0"/>
        <w:ind w:left="0" w:right="0"/>
        <w:jc w:val="center"/>
      </w:pPr>
    </w:p>
    <w:p w14:paraId="012A954C" w14:textId="77777777" w:rsidR="00BC2898" w:rsidRPr="009E559D" w:rsidRDefault="00BC2898" w:rsidP="008517F9">
      <w:pPr>
        <w:pStyle w:val="Title"/>
      </w:pPr>
      <w:bookmarkStart w:id="38" w:name="_Toc367954054"/>
      <w:r w:rsidRPr="009E559D">
        <w:t>Procedures for the Management of the IALA Domains under the IHO Registry</w:t>
      </w:r>
      <w:bookmarkEnd w:id="38"/>
    </w:p>
    <w:p w14:paraId="59AE41AD" w14:textId="103BF14F" w:rsidR="00BC2898" w:rsidRPr="006B795C" w:rsidRDefault="00BC2898" w:rsidP="00BF78FE">
      <w:pPr>
        <w:pStyle w:val="Heading1"/>
        <w:numPr>
          <w:ilvl w:val="0"/>
          <w:numId w:val="25"/>
        </w:numPr>
      </w:pPr>
      <w:bookmarkStart w:id="39" w:name="_Toc216674839"/>
      <w:bookmarkStart w:id="40" w:name="_Toc367953577"/>
      <w:bookmarkStart w:id="41" w:name="_Toc367954055"/>
      <w:r w:rsidRPr="006B795C">
        <w:t>I</w:t>
      </w:r>
      <w:r w:rsidR="00D41401">
        <w:t>ntroduction</w:t>
      </w:r>
      <w:bookmarkEnd w:id="39"/>
      <w:bookmarkEnd w:id="40"/>
      <w:bookmarkEnd w:id="41"/>
    </w:p>
    <w:p w14:paraId="0D1A651D" w14:textId="77777777" w:rsidR="00BC2898" w:rsidRDefault="00BC2898" w:rsidP="009E559D">
      <w:pPr>
        <w:pStyle w:val="BodyText"/>
        <w:ind w:right="-1"/>
      </w:pPr>
      <w:r>
        <w:t xml:space="preserve">This document describes the roles, responsibilities and procedures for IALA as a Submitting Organization under the </w:t>
      </w:r>
      <w:r w:rsidRPr="007076CB">
        <w:t>In</w:t>
      </w:r>
      <w:r>
        <w:t>ternational Hydrographic Organiz</w:t>
      </w:r>
      <w:r w:rsidRPr="007076CB">
        <w:t>ation</w:t>
      </w:r>
      <w:r>
        <w:t xml:space="preserve"> (IHO) Registry, based on IHO Standards S-100 and S-99, for managing and</w:t>
      </w:r>
      <w:r w:rsidRPr="00DE5827">
        <w:t xml:space="preserve"> </w:t>
      </w:r>
      <w:r>
        <w:t>operating the associated IALA domains.</w:t>
      </w:r>
    </w:p>
    <w:p w14:paraId="48A5D19E" w14:textId="77777777" w:rsidR="00BC2898" w:rsidRPr="00F23EA4" w:rsidRDefault="00BC2898" w:rsidP="007C19BB">
      <w:pPr>
        <w:pStyle w:val="BodyText"/>
      </w:pPr>
      <w:r w:rsidRPr="007076CB">
        <w:t xml:space="preserve">This guideline explains the concepts of registries and domains, the responsibility of IHO as manager of the </w:t>
      </w:r>
      <w:r>
        <w:t>IHO</w:t>
      </w:r>
      <w:r w:rsidRPr="007076CB">
        <w:t xml:space="preserve"> Registry and the role of IALA as a domain owner and manager. </w:t>
      </w:r>
    </w:p>
    <w:p w14:paraId="1C676A33" w14:textId="77777777" w:rsidR="00BC2898" w:rsidRPr="00F23EA4" w:rsidRDefault="00BC2898" w:rsidP="007C19BB">
      <w:pPr>
        <w:pStyle w:val="BodyText"/>
      </w:pPr>
      <w:r w:rsidRPr="007076CB">
        <w:t>IALA’s roles and responsibilities as a submitting organisation are set out and the process for man</w:t>
      </w:r>
      <w:r>
        <w:t>aging submissions is laid down.</w:t>
      </w:r>
    </w:p>
    <w:p w14:paraId="4661EB29" w14:textId="77777777" w:rsidR="00BC2898" w:rsidRPr="00F23EA4" w:rsidRDefault="00BC2898" w:rsidP="007C19BB">
      <w:pPr>
        <w:pStyle w:val="BodyText"/>
      </w:pPr>
      <w:r w:rsidRPr="007076CB">
        <w:t xml:space="preserve">The overall context of IALA’s involvement in the </w:t>
      </w:r>
      <w:r>
        <w:t>IHO</w:t>
      </w:r>
      <w:r w:rsidRPr="007076CB">
        <w:t xml:space="preserve"> Registry is considered, in particular the move towards a Common Maritime Data Structure</w:t>
      </w:r>
      <w:r>
        <w:t xml:space="preserve"> (CMDS)</w:t>
      </w:r>
      <w:r w:rsidRPr="007076CB">
        <w:t xml:space="preserve"> and the proposed IMO</w:t>
      </w:r>
      <w:r>
        <w:t>/IHO Harmonization</w:t>
      </w:r>
      <w:r w:rsidRPr="007076CB">
        <w:t xml:space="preserve"> Group on Data Modelling</w:t>
      </w:r>
      <w:r>
        <w:t xml:space="preserve"> (HGDM)</w:t>
      </w:r>
      <w:r w:rsidRPr="007076CB">
        <w:t>.</w:t>
      </w:r>
    </w:p>
    <w:p w14:paraId="35876C6C" w14:textId="65829603" w:rsidR="00BC2898" w:rsidRPr="006B795C" w:rsidRDefault="00BC2898" w:rsidP="00BF78FE">
      <w:pPr>
        <w:pStyle w:val="Heading1"/>
      </w:pPr>
      <w:bookmarkStart w:id="42" w:name="_Toc216674840"/>
      <w:bookmarkStart w:id="43" w:name="_Toc367953578"/>
      <w:bookmarkStart w:id="44" w:name="_Toc367954056"/>
      <w:r w:rsidRPr="006B795C">
        <w:t>B</w:t>
      </w:r>
      <w:r w:rsidR="00D41401">
        <w:t>ackground</w:t>
      </w:r>
      <w:bookmarkEnd w:id="42"/>
      <w:bookmarkEnd w:id="43"/>
      <w:bookmarkEnd w:id="44"/>
    </w:p>
    <w:p w14:paraId="27572D9F" w14:textId="77777777" w:rsidR="00BC2898" w:rsidRDefault="00BC2898" w:rsidP="00DE68FF">
      <w:pPr>
        <w:pStyle w:val="BodyText"/>
        <w:rPr>
          <w:bCs/>
        </w:rPr>
      </w:pPr>
      <w:r w:rsidRPr="007076CB">
        <w:t xml:space="preserve">The IHO S-100 Universal Hydrographic Data Model was published as an international standard in 2010. One objective of S-100 is providing an ISO-conformant registry, managed by the IHO, containing registers such as feature concept dictionaries and product feature catalogues that are flexible and capable of managed expansion; another objective is to provide separate registers for different user communities. </w:t>
      </w:r>
      <w:r>
        <w:t xml:space="preserve"> </w:t>
      </w:r>
      <w:r w:rsidRPr="007076CB">
        <w:t xml:space="preserve">The operational procedures for </w:t>
      </w:r>
      <w:r w:rsidRPr="007076CB">
        <w:rPr>
          <w:bCs/>
        </w:rPr>
        <w:t xml:space="preserve">the organization and management of the </w:t>
      </w:r>
      <w:r>
        <w:rPr>
          <w:bCs/>
        </w:rPr>
        <w:t>IHO</w:t>
      </w:r>
      <w:r w:rsidRPr="007076CB">
        <w:rPr>
          <w:bCs/>
        </w:rPr>
        <w:t xml:space="preserve"> Registry are set out in IHO Publication S-99.</w:t>
      </w:r>
    </w:p>
    <w:p w14:paraId="567E040D" w14:textId="66F4EEEA" w:rsidR="00BC2898" w:rsidRPr="009D6334" w:rsidRDefault="00BC2898" w:rsidP="004A3893">
      <w:pPr>
        <w:pStyle w:val="BodyText"/>
        <w:rPr>
          <w:rFonts w:cs="Arial"/>
        </w:rPr>
      </w:pPr>
      <w:r>
        <w:t>There is a Memorandum of Understanding</w:t>
      </w:r>
      <w:r w:rsidRPr="00D06C0A">
        <w:t xml:space="preserve"> between the IHO</w:t>
      </w:r>
      <w:r>
        <w:t xml:space="preserve"> and IALA, which was signed in 2001 and covers </w:t>
      </w:r>
      <w:r w:rsidRPr="00000DCC">
        <w:t xml:space="preserve">work on </w:t>
      </w:r>
      <w:r>
        <w:t xml:space="preserve">the IHO Registry, which is governed by </w:t>
      </w:r>
      <w:r w:rsidRPr="00000DCC">
        <w:t>S-9</w:t>
      </w:r>
      <w:r>
        <w:t xml:space="preserve">9.  </w:t>
      </w:r>
      <w:r w:rsidRPr="00B0211F">
        <w:t>Within th</w:t>
      </w:r>
      <w:r>
        <w:t xml:space="preserve">e IHO Registry, </w:t>
      </w:r>
      <w:r w:rsidR="00732109">
        <w:t>external Submitting Organisations may use “Supplementary Registers”</w:t>
      </w:r>
      <w:r>
        <w:t xml:space="preserve">. </w:t>
      </w:r>
      <w:r w:rsidRPr="007076CB">
        <w:t>The S-99 and S-100 standards are maintained and developed by TSMAD (</w:t>
      </w:r>
      <w:r w:rsidRPr="008378C9">
        <w:t>T</w:t>
      </w:r>
      <w:r w:rsidRPr="008378C9">
        <w:rPr>
          <w:rFonts w:cs="Arial"/>
        </w:rPr>
        <w:t>ransfer Standard Maintenance and Applications Development working group) on which IALA has a seat.</w:t>
      </w:r>
      <w:r w:rsidRPr="00267F74">
        <w:t xml:space="preserve"> </w:t>
      </w:r>
      <w:r w:rsidRPr="00B0211F">
        <w:t>There are two aspects to IALA’s participation.  The first is to participate as a Submitting Organization.  The second is to become a domain owner under the Registry.</w:t>
      </w:r>
    </w:p>
    <w:p w14:paraId="3B6E5804" w14:textId="113676EE" w:rsidR="00BC2898" w:rsidRPr="00B0211F" w:rsidRDefault="00BC2898" w:rsidP="004A3893">
      <w:pPr>
        <w:pStyle w:val="BodyText"/>
      </w:pPr>
      <w:r>
        <w:t>A</w:t>
      </w:r>
      <w:r w:rsidRPr="00B0211F">
        <w:t>t its 57</w:t>
      </w:r>
      <w:r w:rsidRPr="00B0211F">
        <w:rPr>
          <w:vertAlign w:val="superscript"/>
        </w:rPr>
        <w:t>th</w:t>
      </w:r>
      <w:r>
        <w:t xml:space="preserve"> session I</w:t>
      </w:r>
      <w:r w:rsidRPr="00B0211F">
        <w:t>MO NAV</w:t>
      </w:r>
      <w:r>
        <w:t xml:space="preserve"> agreed to </w:t>
      </w:r>
      <w:r w:rsidRPr="00B0211F">
        <w:t xml:space="preserve">the use of the IHO Registry as a baseline for the collection, exchange, and distribution of data.  </w:t>
      </w:r>
      <w:r>
        <w:t>At the same meeting it was proposed to set up an IMO / IHO Harmonization Group on Data Modelling</w:t>
      </w:r>
      <w:r w:rsidR="00732109">
        <w:t xml:space="preserve"> (HGDM)</w:t>
      </w:r>
      <w:r>
        <w:t xml:space="preserve">, which is tasked with establishing the Common Maritime Data Structure.  </w:t>
      </w:r>
      <w:r w:rsidR="00732109" w:rsidRPr="00732109">
        <w:t>As</w:t>
      </w:r>
      <w:r w:rsidRPr="00732109">
        <w:t xml:space="preserve"> a Domain Owner </w:t>
      </w:r>
      <w:r w:rsidR="00732109" w:rsidRPr="00732109">
        <w:t>with</w:t>
      </w:r>
      <w:r w:rsidRPr="00732109">
        <w:t xml:space="preserve">in the IHO Registry, IALA </w:t>
      </w:r>
      <w:r w:rsidR="00732109" w:rsidRPr="00732109">
        <w:t>can expect to</w:t>
      </w:r>
      <w:r w:rsidRPr="00732109">
        <w:t xml:space="preserve"> contribute to the HGDM and to the CMDS.</w:t>
      </w:r>
    </w:p>
    <w:p w14:paraId="13335D82" w14:textId="77777777" w:rsidR="00BC2898" w:rsidRDefault="00BC2898" w:rsidP="00875D90">
      <w:pPr>
        <w:pStyle w:val="BodyText"/>
      </w:pPr>
      <w:r w:rsidRPr="00B0211F">
        <w:rPr>
          <w:lang w:eastAsia="de-DE"/>
        </w:rPr>
        <w:t>At its 52</w:t>
      </w:r>
      <w:r w:rsidRPr="00B0211F">
        <w:rPr>
          <w:vertAlign w:val="superscript"/>
          <w:lang w:eastAsia="de-DE"/>
        </w:rPr>
        <w:t>nd</w:t>
      </w:r>
      <w:r w:rsidRPr="00B0211F">
        <w:rPr>
          <w:lang w:eastAsia="de-DE"/>
        </w:rPr>
        <w:t xml:space="preserve"> session, </w:t>
      </w:r>
      <w:r>
        <w:rPr>
          <w:lang w:eastAsia="de-DE"/>
        </w:rPr>
        <w:t xml:space="preserve">the </w:t>
      </w:r>
      <w:r w:rsidRPr="00B0211F">
        <w:rPr>
          <w:lang w:eastAsia="de-DE"/>
        </w:rPr>
        <w:t xml:space="preserve">IALA Council approved </w:t>
      </w:r>
      <w:r w:rsidRPr="00B0211F">
        <w:t xml:space="preserve">registration of IALA at IHO as a </w:t>
      </w:r>
      <w:r>
        <w:t xml:space="preserve">Domain Owner </w:t>
      </w:r>
      <w:r w:rsidRPr="00B0211F">
        <w:t>for Aids to Navigation</w:t>
      </w:r>
      <w:r>
        <w:t xml:space="preserve"> (AtoN)</w:t>
      </w:r>
      <w:r w:rsidRPr="00B0211F">
        <w:t>, VTS and for other data areas under IALA’s remit</w:t>
      </w:r>
      <w:r>
        <w:t xml:space="preserve">, and as a </w:t>
      </w:r>
      <w:r w:rsidRPr="00B0211F">
        <w:t xml:space="preserve">Submitting Organization, </w:t>
      </w:r>
      <w:r>
        <w:t>in accordance with the IHO / IALA Memorandum of Understanding (MoU)</w:t>
      </w:r>
      <w:r w:rsidRPr="00B0211F">
        <w:t>.</w:t>
      </w:r>
    </w:p>
    <w:p w14:paraId="349705B7" w14:textId="77777777" w:rsidR="00BC2898" w:rsidRPr="00B0211F" w:rsidRDefault="00BC2898" w:rsidP="00374EAE">
      <w:pPr>
        <w:pStyle w:val="BodyText"/>
      </w:pPr>
      <w:r w:rsidRPr="00B0211F">
        <w:t xml:space="preserve">Because of IALA’s breadth of expertise in </w:t>
      </w:r>
      <w:r>
        <w:t>AtoN</w:t>
      </w:r>
      <w:r w:rsidRPr="00B0211F">
        <w:t xml:space="preserve">, </w:t>
      </w:r>
      <w:r>
        <w:t>IALA d</w:t>
      </w:r>
      <w:r w:rsidRPr="00B0211F">
        <w:t>omain</w:t>
      </w:r>
      <w:r>
        <w:t>s</w:t>
      </w:r>
      <w:r w:rsidRPr="00B0211F">
        <w:t xml:space="preserve"> within the </w:t>
      </w:r>
      <w:r>
        <w:t>IHO</w:t>
      </w:r>
      <w:r w:rsidRPr="00B0211F">
        <w:t xml:space="preserve"> Registry </w:t>
      </w:r>
      <w:r>
        <w:t>are</w:t>
      </w:r>
      <w:r w:rsidRPr="00B0211F">
        <w:t xml:space="preserve"> logical extension</w:t>
      </w:r>
      <w:r>
        <w:t>s of the R</w:t>
      </w:r>
      <w:r w:rsidRPr="00B0211F">
        <w:t>egistry beyond hydrographical applications.  The IHO continues to handle operation of the Registry</w:t>
      </w:r>
      <w:r>
        <w:t>;</w:t>
      </w:r>
      <w:r w:rsidRPr="00B0211F">
        <w:t xml:space="preserve"> the responsibility for the </w:t>
      </w:r>
      <w:r>
        <w:t xml:space="preserve">management of the IALA domains </w:t>
      </w:r>
      <w:r w:rsidRPr="00B0211F">
        <w:t>re</w:t>
      </w:r>
      <w:r>
        <w:t>sts</w:t>
      </w:r>
      <w:r w:rsidRPr="00B0211F">
        <w:t xml:space="preserve"> with IA</w:t>
      </w:r>
      <w:r>
        <w:t>LA.  Other Submitting Organisations will be able to propose amendments to existing Registry entries.</w:t>
      </w:r>
    </w:p>
    <w:p w14:paraId="20C30DE1" w14:textId="77777777" w:rsidR="00BC2898" w:rsidRPr="00B0211F" w:rsidRDefault="00BC2898" w:rsidP="00374EAE">
      <w:pPr>
        <w:pStyle w:val="BodyText"/>
      </w:pPr>
      <w:r w:rsidRPr="00B0211F">
        <w:t>As a benefit, IALA gains synergies regarding definition procedures, operation</w:t>
      </w:r>
      <w:r>
        <w:t>al</w:t>
      </w:r>
      <w:r w:rsidRPr="00B0211F">
        <w:t xml:space="preserve"> resources, and international standing.  This approach is in line with th</w:t>
      </w:r>
      <w:r>
        <w:t>e terms of reference of the proposed HGDM</w:t>
      </w:r>
      <w:r w:rsidRPr="00B0211F">
        <w:t>.</w:t>
      </w:r>
    </w:p>
    <w:p w14:paraId="75F846C1" w14:textId="77777777" w:rsidR="00BC2898" w:rsidRDefault="00BC2898" w:rsidP="002204A8">
      <w:pPr>
        <w:pStyle w:val="BodyText"/>
      </w:pPr>
      <w:r w:rsidRPr="00B0211F">
        <w:t>IALA w</w:t>
      </w:r>
      <w:r>
        <w:t>ill</w:t>
      </w:r>
      <w:r w:rsidRPr="00B0211F">
        <w:t xml:space="preserve"> serve as a Submitting Organisation to support its requirements for product specifications.</w:t>
      </w:r>
    </w:p>
    <w:p w14:paraId="50BF4808" w14:textId="77777777" w:rsidR="00BC2898" w:rsidRDefault="00BC2898" w:rsidP="00083D7C">
      <w:pPr>
        <w:pStyle w:val="BodyText"/>
      </w:pPr>
      <w:r w:rsidRPr="007076CB">
        <w:t xml:space="preserve">A “product” is </w:t>
      </w:r>
      <w:r>
        <w:t xml:space="preserve">in most cases </w:t>
      </w:r>
      <w:r w:rsidRPr="007076CB">
        <w:t xml:space="preserve">understood as a technical or operational </w:t>
      </w:r>
      <w:r>
        <w:t xml:space="preserve">data </w:t>
      </w:r>
      <w:r w:rsidRPr="007076CB">
        <w:t>service provided to the mariners and to t</w:t>
      </w:r>
      <w:r>
        <w:t>he maritime community at large.</w:t>
      </w:r>
    </w:p>
    <w:p w14:paraId="553B46BA" w14:textId="77777777" w:rsidR="00BC2898" w:rsidRPr="0016258A" w:rsidRDefault="00BC2898" w:rsidP="00083D7C">
      <w:pPr>
        <w:pStyle w:val="BodyText"/>
      </w:pPr>
      <w:r>
        <w:t>In some cases the product may be associated with a particular piece of equipment, a system or its software.</w:t>
      </w:r>
    </w:p>
    <w:p w14:paraId="6EC63F98" w14:textId="717D31F8" w:rsidR="00BC2898" w:rsidRPr="00732109" w:rsidRDefault="00BC2898" w:rsidP="00732109">
      <w:pPr>
        <w:pStyle w:val="BodyText"/>
      </w:pPr>
      <w:r w:rsidRPr="00732109">
        <w:lastRenderedPageBreak/>
        <w:t>A “Maritime Service Portfolio” is a set of “products” construed as services in a given sea area, waterway, or port, as appropriate.</w:t>
      </w:r>
    </w:p>
    <w:p w14:paraId="4682ABFF" w14:textId="77777777" w:rsidR="00BC2898" w:rsidRPr="002204A8" w:rsidRDefault="00BC2898" w:rsidP="00732109">
      <w:pPr>
        <w:pStyle w:val="BodyText"/>
      </w:pPr>
      <w:r w:rsidRPr="00732109">
        <w:t>The IALA operational procedures addressed in this Guideline conform to the Registry procedures outlined in the IHO standard S-99, although some terms have been renamed for clarity and to better indicate IALA’s internal processes.  IALA has developed these internal procedures to interact with the IHO Re</w:t>
      </w:r>
      <w:r>
        <w:t>gistry within the context of the Association.</w:t>
      </w:r>
    </w:p>
    <w:p w14:paraId="1E0D2031" w14:textId="5A27D312" w:rsidR="00BC2898" w:rsidRPr="006B795C" w:rsidRDefault="00BC2898" w:rsidP="00BF78FE">
      <w:pPr>
        <w:pStyle w:val="Heading1"/>
      </w:pPr>
      <w:bookmarkStart w:id="45" w:name="_Toc216674841"/>
      <w:bookmarkStart w:id="46" w:name="_Toc367953579"/>
      <w:bookmarkStart w:id="47" w:name="_Toc367954057"/>
      <w:r w:rsidRPr="006B795C">
        <w:t>S</w:t>
      </w:r>
      <w:r w:rsidR="00D41401">
        <w:t>cope</w:t>
      </w:r>
      <w:bookmarkEnd w:id="45"/>
      <w:bookmarkEnd w:id="46"/>
      <w:bookmarkEnd w:id="47"/>
    </w:p>
    <w:p w14:paraId="7898C75F" w14:textId="77777777" w:rsidR="00BC2898" w:rsidRDefault="00BC2898" w:rsidP="000619C7">
      <w:pPr>
        <w:pStyle w:val="BodyText"/>
      </w:pPr>
      <w:r>
        <w:t xml:space="preserve">The scope of this Guideline is to advise IALA about the interaction between IALA and IHO and its Registry.  The governing documentation for this interaction is the IHO S-100 standard and the associated procedures in IHO standard S-99.  </w:t>
      </w:r>
      <w:r w:rsidRPr="00374EAE">
        <w:t>The IALA operational procedures</w:t>
      </w:r>
      <w:r>
        <w:t xml:space="preserve"> addressed in this Guideline</w:t>
      </w:r>
      <w:r w:rsidRPr="00374EAE">
        <w:t xml:space="preserve"> conform to the Registry procedures outlined in IHO standard S-99.  IALA </w:t>
      </w:r>
      <w:r>
        <w:t>has developed</w:t>
      </w:r>
      <w:r w:rsidRPr="00374EAE">
        <w:t xml:space="preserve"> these procedures</w:t>
      </w:r>
      <w:r>
        <w:t xml:space="preserve"> solely</w:t>
      </w:r>
      <w:r w:rsidRPr="00374EAE">
        <w:t xml:space="preserve"> to manage the IALA </w:t>
      </w:r>
      <w:r>
        <w:t>d</w:t>
      </w:r>
      <w:r w:rsidRPr="00374EAE">
        <w:t>omain</w:t>
      </w:r>
      <w:r>
        <w:t>s and its role as a Submitting Organization within the context of the Association</w:t>
      </w:r>
      <w:r w:rsidRPr="00374EAE">
        <w:t xml:space="preserve">.  </w:t>
      </w:r>
      <w:r>
        <w:t>Should there be any conflict between this Guideline and IHO standard S-100 or S-99, IALA should defer to the IHO documentation.</w:t>
      </w:r>
    </w:p>
    <w:p w14:paraId="182583F8" w14:textId="37EA20AE" w:rsidR="00BC2898" w:rsidRDefault="00BC2898" w:rsidP="000619C7">
      <w:pPr>
        <w:pStyle w:val="BodyText"/>
      </w:pPr>
      <w:r>
        <w:t>It is important to note the difference between the Registry, as a whole, the different Registers, the IALA domain</w:t>
      </w:r>
      <w:del w:id="48" w:author="Nick Ward" w:date="2015-09-18T08:52:00Z">
        <w:r w:rsidDel="001B62EC">
          <w:delText>s</w:delText>
        </w:r>
      </w:del>
      <w:r>
        <w:t>, the domains to which IALA contributes and the individual entries.</w:t>
      </w:r>
    </w:p>
    <w:p w14:paraId="72448FB1" w14:textId="0AAD1371" w:rsidR="00BC2898" w:rsidRDefault="00735B33" w:rsidP="009E559D">
      <w:pPr>
        <w:pStyle w:val="BodyText"/>
        <w:jc w:val="center"/>
      </w:pPr>
      <w:commentRangeStart w:id="49"/>
      <w:r>
        <w:rPr>
          <w:noProof/>
          <w:lang w:val="en-IE" w:eastAsia="en-IE"/>
        </w:rPr>
        <w:drawing>
          <wp:inline distT="0" distB="0" distL="0" distR="0" wp14:anchorId="6042DEB7" wp14:editId="178D8982">
            <wp:extent cx="5909310" cy="4756150"/>
            <wp:effectExtent l="0" t="0" r="0" b="635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09310" cy="4756150"/>
                    </a:xfrm>
                    <a:prstGeom prst="rect">
                      <a:avLst/>
                    </a:prstGeom>
                    <a:noFill/>
                    <a:ln>
                      <a:noFill/>
                    </a:ln>
                  </pic:spPr>
                </pic:pic>
              </a:graphicData>
            </a:graphic>
          </wp:inline>
        </w:drawing>
      </w:r>
      <w:commentRangeEnd w:id="49"/>
      <w:r w:rsidR="003751DF">
        <w:rPr>
          <w:rStyle w:val="CommentReference"/>
          <w:rFonts w:eastAsia="Times New Roman"/>
          <w:szCs w:val="24"/>
          <w:lang w:val="nl-NL" w:eastAsia="de-DE"/>
        </w:rPr>
        <w:commentReference w:id="49"/>
      </w:r>
    </w:p>
    <w:p w14:paraId="4B4967E5" w14:textId="77777777" w:rsidR="00BC2898" w:rsidRDefault="00BC2898" w:rsidP="00E0752C">
      <w:pPr>
        <w:pStyle w:val="Figure"/>
      </w:pPr>
      <w:bookmarkStart w:id="50" w:name="_Ref213623767"/>
      <w:bookmarkStart w:id="51" w:name="_Ref213623780"/>
      <w:bookmarkStart w:id="52" w:name="_Toc367950627"/>
      <w:r>
        <w:t>The IALA Domains in the IHO Registry</w:t>
      </w:r>
      <w:bookmarkEnd w:id="50"/>
      <w:bookmarkEnd w:id="51"/>
      <w:bookmarkEnd w:id="52"/>
    </w:p>
    <w:p w14:paraId="5A2399ED" w14:textId="38D1A351" w:rsidR="00BC2898" w:rsidRDefault="00BC2898" w:rsidP="00BF78FE">
      <w:pPr>
        <w:pStyle w:val="Heading1"/>
      </w:pPr>
      <w:bookmarkStart w:id="53" w:name="_Toc216674842"/>
      <w:bookmarkStart w:id="54" w:name="_Toc367953580"/>
      <w:bookmarkStart w:id="55" w:name="_Toc367954058"/>
      <w:r>
        <w:t>T</w:t>
      </w:r>
      <w:r w:rsidR="00D41401">
        <w:t>he</w:t>
      </w:r>
      <w:r>
        <w:t xml:space="preserve"> IALA D</w:t>
      </w:r>
      <w:r w:rsidR="00D41401">
        <w:t>omains</w:t>
      </w:r>
      <w:bookmarkEnd w:id="53"/>
      <w:bookmarkEnd w:id="54"/>
      <w:bookmarkEnd w:id="55"/>
    </w:p>
    <w:p w14:paraId="3EFE2357" w14:textId="77777777" w:rsidR="001C3390" w:rsidRPr="003A7400" w:rsidRDefault="001C3390" w:rsidP="001C3390">
      <w:pPr>
        <w:pStyle w:val="BodyText"/>
      </w:pPr>
      <w:r w:rsidRPr="003A7400">
        <w:t>Within the Feature Concept, the Portrayal and the Metadata Registers each entry is assigned to a recognised domain.  The purpose of designating domains and a related Domain Control Body is to ensure that the key stakeholders (as represented by the domains) are consulted in any subsequent proposals to adjust items contained in a Register.</w:t>
      </w:r>
    </w:p>
    <w:p w14:paraId="369EA66F" w14:textId="77777777" w:rsidR="001C3390" w:rsidRPr="003A7400" w:rsidRDefault="001C3390" w:rsidP="001C3390">
      <w:pPr>
        <w:tabs>
          <w:tab w:val="left" w:pos="810"/>
        </w:tabs>
        <w:jc w:val="center"/>
      </w:pPr>
      <w:r w:rsidRPr="003A7400">
        <w:rPr>
          <w:noProof/>
          <w:lang w:val="en-IE" w:eastAsia="en-IE"/>
        </w:rPr>
        <w:lastRenderedPageBreak/>
        <w:drawing>
          <wp:inline distT="0" distB="0" distL="0" distR="0" wp14:anchorId="7F63C464" wp14:editId="2BE10ADB">
            <wp:extent cx="3578706" cy="2896819"/>
            <wp:effectExtent l="0" t="0" r="317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37939" cy="2944766"/>
                    </a:xfrm>
                    <a:prstGeom prst="rect">
                      <a:avLst/>
                    </a:prstGeom>
                    <a:solidFill>
                      <a:srgbClr val="FFFFFF"/>
                    </a:solidFill>
                    <a:ln>
                      <a:noFill/>
                    </a:ln>
                  </pic:spPr>
                </pic:pic>
              </a:graphicData>
            </a:graphic>
          </wp:inline>
        </w:drawing>
      </w:r>
    </w:p>
    <w:p w14:paraId="116598B3" w14:textId="77777777" w:rsidR="001C3390" w:rsidRPr="00AC34A5" w:rsidRDefault="001C3390" w:rsidP="003805F0">
      <w:pPr>
        <w:pStyle w:val="BodyText"/>
      </w:pPr>
    </w:p>
    <w:p w14:paraId="1A2DB44E" w14:textId="011E701F" w:rsidR="00BC2898" w:rsidRDefault="00BC2898" w:rsidP="004F026F">
      <w:pPr>
        <w:pStyle w:val="Figure"/>
      </w:pPr>
      <w:bookmarkStart w:id="56" w:name="_Toc367950628"/>
      <w:r>
        <w:rPr>
          <w:lang w:val="en-AU"/>
        </w:rPr>
        <w:t>D</w:t>
      </w:r>
      <w:r w:rsidRPr="00F85B14">
        <w:rPr>
          <w:lang w:val="en-AU"/>
        </w:rPr>
        <w:t>omain</w:t>
      </w:r>
      <w:r w:rsidR="001C3390">
        <w:rPr>
          <w:lang w:val="en-AU"/>
        </w:rPr>
        <w:t xml:space="preserve"> with Registers</w:t>
      </w:r>
      <w:bookmarkEnd w:id="56"/>
    </w:p>
    <w:p w14:paraId="3208F1D3" w14:textId="77777777" w:rsidR="001C3390" w:rsidRDefault="001C3390" w:rsidP="005C6780">
      <w:pPr>
        <w:pStyle w:val="BodyText"/>
      </w:pPr>
    </w:p>
    <w:p w14:paraId="666AC26A" w14:textId="77777777" w:rsidR="00BC2898" w:rsidRDefault="00BC2898" w:rsidP="005C6780">
      <w:pPr>
        <w:pStyle w:val="BodyText"/>
      </w:pPr>
      <w:r>
        <w:t>The list of Registers is:</w:t>
      </w:r>
    </w:p>
    <w:p w14:paraId="28B1518C" w14:textId="77777777" w:rsidR="00BC2898" w:rsidRDefault="00BC2898" w:rsidP="00BF78FE">
      <w:pPr>
        <w:pStyle w:val="Heading2"/>
      </w:pPr>
      <w:bookmarkStart w:id="57" w:name="_Toc216674843"/>
      <w:bookmarkStart w:id="58" w:name="_Toc367953581"/>
      <w:bookmarkStart w:id="59" w:name="_Toc367954059"/>
      <w:r>
        <w:t>Product Specification Register:</w:t>
      </w:r>
      <w:bookmarkEnd w:id="57"/>
      <w:bookmarkEnd w:id="58"/>
      <w:bookmarkEnd w:id="59"/>
    </w:p>
    <w:p w14:paraId="3592370F" w14:textId="1B5741E5" w:rsidR="00BC2898" w:rsidRDefault="00BC2898" w:rsidP="002D55B4">
      <w:pPr>
        <w:pStyle w:val="BodyText"/>
      </w:pPr>
      <w:r>
        <w:t xml:space="preserve">The Product Specification Register contains a list of product specifications developed and maintained by a recognised organisation.  This register is based on the principle of </w:t>
      </w:r>
      <w:r w:rsidRPr="00DF6A42">
        <w:rPr>
          <w:i/>
        </w:rPr>
        <w:t>organisational</w:t>
      </w:r>
      <w:r>
        <w:t xml:space="preserve"> responsibility, i.e. a domain is assigned to a specific recognised </w:t>
      </w:r>
      <w:r w:rsidRPr="00DF6A42">
        <w:t>organisation</w:t>
      </w:r>
      <w:r>
        <w:t xml:space="preserve">.  In the case of IALA, the scope of IALA is so large that it is advisable to subdivide one organisational domain into several </w:t>
      </w:r>
      <w:ins w:id="60" w:author="Nick Ward" w:date="2015-09-17T18:15:00Z">
        <w:r w:rsidR="003751DF">
          <w:t>fields</w:t>
        </w:r>
      </w:ins>
      <w:del w:id="61" w:author="Nick Ward" w:date="2015-09-17T18:15:00Z">
        <w:r w:rsidDel="003751DF">
          <w:delText>organisational domains</w:delText>
        </w:r>
      </w:del>
      <w:r>
        <w:t xml:space="preserve"> that reflect the IALA’s different areas of competence.  For example, amongst others, there will be an IALA AtoN </w:t>
      </w:r>
      <w:ins w:id="62" w:author="Nick Ward" w:date="2015-09-17T18:15:00Z">
        <w:r w:rsidR="003751DF">
          <w:t>field</w:t>
        </w:r>
      </w:ins>
      <w:del w:id="63" w:author="Nick Ward" w:date="2015-09-17T18:15:00Z">
        <w:r w:rsidDel="003751DF">
          <w:delText>domain</w:delText>
        </w:r>
      </w:del>
      <w:r>
        <w:t xml:space="preserve"> and an IALA VTS </w:t>
      </w:r>
      <w:ins w:id="64" w:author="Nick Ward" w:date="2015-09-17T18:15:00Z">
        <w:r w:rsidR="003751DF">
          <w:t>field</w:t>
        </w:r>
      </w:ins>
      <w:del w:id="65" w:author="Nick Ward" w:date="2015-09-17T18:15:00Z">
        <w:r w:rsidDel="003751DF">
          <w:delText>domain</w:delText>
        </w:r>
      </w:del>
      <w:r>
        <w:t>.</w:t>
      </w:r>
    </w:p>
    <w:p w14:paraId="45571410" w14:textId="77777777" w:rsidR="00BC2898" w:rsidRDefault="00BC2898" w:rsidP="002D55B4">
      <w:pPr>
        <w:pStyle w:val="BodyText"/>
      </w:pPr>
      <w:r>
        <w:t>An important part of most product specifications</w:t>
      </w:r>
      <w:r w:rsidRPr="00F358F9">
        <w:t xml:space="preserve"> </w:t>
      </w:r>
      <w:r>
        <w:t xml:space="preserve">is a </w:t>
      </w:r>
      <w:r w:rsidRPr="00646A91">
        <w:rPr>
          <w:i/>
        </w:rPr>
        <w:t>feature catalogue</w:t>
      </w:r>
      <w:r>
        <w:t>, which is normally produced as a result of modelling the product.  It uses item types, such as feature classes and attributes, from the Feature Concept Dictionary Register, and documents the binding between them.  In addition, constraints, units of measurement and format description of attributes can be specified.</w:t>
      </w:r>
    </w:p>
    <w:p w14:paraId="38A98CF2" w14:textId="77777777" w:rsidR="00BC2898" w:rsidRPr="00240B4C" w:rsidRDefault="00BC2898" w:rsidP="00BF78FE">
      <w:pPr>
        <w:pStyle w:val="Heading2"/>
      </w:pPr>
      <w:bookmarkStart w:id="66" w:name="_Toc216674844"/>
      <w:bookmarkStart w:id="67" w:name="_Toc367953582"/>
      <w:bookmarkStart w:id="68" w:name="_Toc367954060"/>
      <w:r w:rsidRPr="003C0E08">
        <w:t>Portrayal</w:t>
      </w:r>
      <w:r>
        <w:t xml:space="preserve"> Register:</w:t>
      </w:r>
      <w:bookmarkEnd w:id="66"/>
      <w:bookmarkEnd w:id="67"/>
      <w:bookmarkEnd w:id="68"/>
    </w:p>
    <w:p w14:paraId="5B90DF4D" w14:textId="77777777" w:rsidR="00BC2898" w:rsidRDefault="00BC2898" w:rsidP="002D55B4">
      <w:pPr>
        <w:pStyle w:val="BodyText"/>
      </w:pPr>
      <w:r>
        <w:t>Portrayal relates to how the data is presented to the user of the product.</w:t>
      </w:r>
    </w:p>
    <w:p w14:paraId="5FD3806F" w14:textId="77777777" w:rsidR="00BC2898" w:rsidRDefault="00BC2898" w:rsidP="002D55B4">
      <w:pPr>
        <w:pStyle w:val="BodyText"/>
      </w:pPr>
      <w:r>
        <w:t>The portrayal of data is independent of the data but closely related to the data.  There may be many different portrayals for the same data.</w:t>
      </w:r>
    </w:p>
    <w:p w14:paraId="4FF31F01" w14:textId="77777777" w:rsidR="00BC2898" w:rsidRDefault="00BC2898" w:rsidP="002D55B4">
      <w:pPr>
        <w:pStyle w:val="BodyText"/>
      </w:pPr>
      <w:r>
        <w:t>The Portrayal Register contains both symbols for portraying features and general rules that invoke the symbols under certain conditions.  More specific rules can also be given in a product specification.</w:t>
      </w:r>
    </w:p>
    <w:p w14:paraId="3CF94CCB" w14:textId="3929970D" w:rsidR="00BC2898" w:rsidRPr="009B4C8D" w:rsidRDefault="00BC2898" w:rsidP="002D55B4">
      <w:pPr>
        <w:pStyle w:val="BodyText"/>
      </w:pPr>
      <w:r>
        <w:t xml:space="preserve">The construction of the Portrayal Register follows the same principles as the other Registers and is shown in </w:t>
      </w:r>
      <w:r w:rsidR="005E1C1D">
        <w:fldChar w:fldCharType="begin"/>
      </w:r>
      <w:r w:rsidR="005E1C1D">
        <w:instrText xml:space="preserve"> REF _Ref213623767 \r \h </w:instrText>
      </w:r>
      <w:r w:rsidR="005E1C1D">
        <w:fldChar w:fldCharType="separate"/>
      </w:r>
      <w:r w:rsidR="00DC226F">
        <w:t>Figure 1</w:t>
      </w:r>
      <w:r w:rsidR="005E1C1D">
        <w:fldChar w:fldCharType="end"/>
      </w:r>
    </w:p>
    <w:p w14:paraId="4303E302" w14:textId="77777777" w:rsidR="00BC2898" w:rsidRPr="009B4C8D" w:rsidRDefault="00BC2898" w:rsidP="00BF78FE">
      <w:pPr>
        <w:pStyle w:val="Heading2"/>
      </w:pPr>
      <w:bookmarkStart w:id="69" w:name="_Toc216674845"/>
      <w:bookmarkStart w:id="70" w:name="_Toc367953583"/>
      <w:bookmarkStart w:id="71" w:name="_Toc367954061"/>
      <w:r w:rsidRPr="009B4C8D">
        <w:t>Feature Concept Dictionary Register:</w:t>
      </w:r>
      <w:bookmarkEnd w:id="69"/>
      <w:bookmarkEnd w:id="70"/>
      <w:bookmarkEnd w:id="71"/>
    </w:p>
    <w:p w14:paraId="0728A6B6" w14:textId="61296E44" w:rsidR="00BC2898" w:rsidRDefault="00BC2898" w:rsidP="002D55B4">
      <w:pPr>
        <w:pStyle w:val="BodyText"/>
      </w:pPr>
      <w:r w:rsidRPr="009B4C8D">
        <w:t xml:space="preserve">The Feature Concept Dictionary Register hosts all feature concept dictionaries, within the appropriate domains of the Feature Concept Dictionary Register.  (See </w:t>
      </w:r>
      <w:r w:rsidR="005E1C1D">
        <w:fldChar w:fldCharType="begin"/>
      </w:r>
      <w:r w:rsidR="005E1C1D">
        <w:instrText xml:space="preserve"> REF _Ref213623780 \r \h </w:instrText>
      </w:r>
      <w:r w:rsidR="005E1C1D">
        <w:fldChar w:fldCharType="separate"/>
      </w:r>
      <w:r w:rsidR="00DC226F">
        <w:t>Figure 1</w:t>
      </w:r>
      <w:r w:rsidR="005E1C1D">
        <w:fldChar w:fldCharType="end"/>
      </w:r>
      <w:r w:rsidRPr="009B4C8D">
        <w:t>)</w:t>
      </w:r>
      <w:r>
        <w:t xml:space="preserve"> </w:t>
      </w:r>
    </w:p>
    <w:p w14:paraId="3D904592" w14:textId="77777777" w:rsidR="00BC2898" w:rsidRDefault="00BC2898" w:rsidP="002D55B4">
      <w:pPr>
        <w:pStyle w:val="BodyText"/>
      </w:pPr>
      <w:r>
        <w:t xml:space="preserve">A </w:t>
      </w:r>
      <w:r w:rsidRPr="00646A91">
        <w:rPr>
          <w:i/>
        </w:rPr>
        <w:t>feature concept dictionary</w:t>
      </w:r>
      <w:r>
        <w:t xml:space="preserve"> specifies independent sets of definitions of features, attributes, enumerated values and information types that may be used to describe relevant maritime information.  A feature concept dictionary may be used to develop a feature catalogue.  Unlike a feature catalogue, a feature concept dictionary does not make associations or bind attributes to features.</w:t>
      </w:r>
    </w:p>
    <w:p w14:paraId="62C9C761" w14:textId="77777777" w:rsidR="00BC2898" w:rsidRPr="00240B4C" w:rsidRDefault="00BC2898" w:rsidP="00BF78FE">
      <w:pPr>
        <w:pStyle w:val="Heading2"/>
      </w:pPr>
      <w:bookmarkStart w:id="72" w:name="_Toc216674846"/>
      <w:bookmarkStart w:id="73" w:name="_Toc367953584"/>
      <w:bookmarkStart w:id="74" w:name="_Toc367954062"/>
      <w:r w:rsidRPr="003C0E08">
        <w:lastRenderedPageBreak/>
        <w:t>Metadata</w:t>
      </w:r>
      <w:r>
        <w:t xml:space="preserve"> Register:</w:t>
      </w:r>
      <w:bookmarkEnd w:id="72"/>
      <w:bookmarkEnd w:id="73"/>
      <w:bookmarkEnd w:id="74"/>
    </w:p>
    <w:p w14:paraId="71F2D02B" w14:textId="77777777" w:rsidR="00BC2898" w:rsidRDefault="00BC2898" w:rsidP="002D55B4">
      <w:pPr>
        <w:pStyle w:val="BodyText"/>
      </w:pPr>
      <w:r>
        <w:t>Metadata is structured infor</w:t>
      </w:r>
      <w:r w:rsidRPr="00176DE3">
        <w:t>mation that describes, expl</w:t>
      </w:r>
      <w:r>
        <w:t>ains, locates or otherwise makes it easier to retrieve, use</w:t>
      </w:r>
      <w:r w:rsidRPr="00176DE3">
        <w:t xml:space="preserve"> or manage an information resource. </w:t>
      </w:r>
      <w:r>
        <w:t xml:space="preserve"> </w:t>
      </w:r>
      <w:r w:rsidRPr="00176DE3">
        <w:t xml:space="preserve">Metadata is often called data </w:t>
      </w:r>
      <w:r w:rsidRPr="00E2155E">
        <w:t>about data or information about information</w:t>
      </w:r>
      <w:r>
        <w:t>.</w:t>
      </w:r>
    </w:p>
    <w:p w14:paraId="0B28EC19" w14:textId="0D781CA5" w:rsidR="00BC2898" w:rsidRPr="00E0752C" w:rsidRDefault="00BC2898" w:rsidP="002D55B4">
      <w:pPr>
        <w:pStyle w:val="BodyText"/>
        <w:rPr>
          <w:highlight w:val="green"/>
        </w:rPr>
      </w:pPr>
      <w:r w:rsidRPr="00E2155E">
        <w:t>The M</w:t>
      </w:r>
      <w:r w:rsidRPr="003C0E08">
        <w:t>etadata</w:t>
      </w:r>
      <w:r>
        <w:t xml:space="preserve"> Register contains the metadata elements from the ISO19115 standard (for an extract of the main metadata table see </w:t>
      </w:r>
      <w:r w:rsidR="005E1C1D">
        <w:fldChar w:fldCharType="begin"/>
      </w:r>
      <w:r w:rsidR="005E1C1D">
        <w:instrText xml:space="preserve"> REF _Ref213623872 \r \h </w:instrText>
      </w:r>
      <w:r w:rsidR="005E1C1D">
        <w:fldChar w:fldCharType="separate"/>
      </w:r>
      <w:r w:rsidR="00DC226F">
        <w:t>ANNEX A</w:t>
      </w:r>
      <w:r w:rsidR="005E1C1D">
        <w:fldChar w:fldCharType="end"/>
      </w:r>
      <w:r>
        <w:t>).  It will also contain additional metadata elements required for an IALA product specification.</w:t>
      </w:r>
    </w:p>
    <w:p w14:paraId="3BF632E7" w14:textId="77777777" w:rsidR="00BC2898" w:rsidRDefault="00BC2898" w:rsidP="00BF78FE">
      <w:pPr>
        <w:pStyle w:val="Heading2"/>
      </w:pPr>
      <w:bookmarkStart w:id="75" w:name="_Toc216674847"/>
      <w:bookmarkStart w:id="76" w:name="_Toc367953585"/>
      <w:bookmarkStart w:id="77" w:name="_Toc367954063"/>
      <w:r w:rsidRPr="00646A91">
        <w:t>Producer Code</w:t>
      </w:r>
      <w:r>
        <w:t xml:space="preserve"> Register:</w:t>
      </w:r>
      <w:bookmarkEnd w:id="75"/>
      <w:bookmarkEnd w:id="76"/>
      <w:bookmarkEnd w:id="77"/>
    </w:p>
    <w:p w14:paraId="2E23ABD0" w14:textId="3AE6A9FE" w:rsidR="00BC2898" w:rsidRDefault="00BC2898" w:rsidP="002D55B4">
      <w:pPr>
        <w:pStyle w:val="BodyText"/>
      </w:pPr>
      <w:r w:rsidRPr="00AC056A">
        <w:t>This topic is currently beyond the scope of IALA’s activities but this decision may be reconsidered in the future.</w:t>
      </w:r>
    </w:p>
    <w:p w14:paraId="2983083B" w14:textId="641A6B4D" w:rsidR="00BC2898" w:rsidRPr="00371BEF" w:rsidRDefault="00BC2898" w:rsidP="00BF78FE">
      <w:pPr>
        <w:pStyle w:val="Heading1"/>
      </w:pPr>
      <w:bookmarkStart w:id="78" w:name="_Toc216674848"/>
      <w:bookmarkStart w:id="79" w:name="_Toc367953586"/>
      <w:bookmarkStart w:id="80" w:name="_Toc367954064"/>
      <w:r>
        <w:t xml:space="preserve">IALA </w:t>
      </w:r>
      <w:r w:rsidR="00D41401">
        <w:t>as</w:t>
      </w:r>
      <w:r>
        <w:t xml:space="preserve"> D</w:t>
      </w:r>
      <w:r w:rsidR="00D41401">
        <w:t>omain</w:t>
      </w:r>
      <w:r>
        <w:t xml:space="preserve"> O</w:t>
      </w:r>
      <w:r w:rsidR="00D41401">
        <w:t>wner</w:t>
      </w:r>
      <w:bookmarkEnd w:id="78"/>
      <w:bookmarkEnd w:id="79"/>
      <w:bookmarkEnd w:id="80"/>
    </w:p>
    <w:p w14:paraId="22DF85B8" w14:textId="663148CB" w:rsidR="00BC2898" w:rsidRDefault="00BC2898" w:rsidP="00F7574F">
      <w:pPr>
        <w:pStyle w:val="BodyText"/>
      </w:pPr>
      <w:commentRangeStart w:id="81"/>
      <w:r>
        <w:t>Recognising that the IALA domain</w:t>
      </w:r>
      <w:del w:id="82" w:author="Nick Ward" w:date="2015-09-17T10:54:00Z">
        <w:r w:rsidDel="001F200D">
          <w:delText>s</w:delText>
        </w:r>
      </w:del>
      <w:r>
        <w:t xml:space="preserve"> comprise</w:t>
      </w:r>
      <w:ins w:id="83" w:author="Nick Ward" w:date="2015-09-17T10:54:00Z">
        <w:r w:rsidR="001F200D">
          <w:t>s</w:t>
        </w:r>
      </w:ins>
      <w:r>
        <w:t xml:space="preserve"> several functional </w:t>
      </w:r>
      <w:ins w:id="84" w:author="Nick Ward" w:date="2015-09-17T10:51:00Z">
        <w:r w:rsidR="001F200D">
          <w:t>fields</w:t>
        </w:r>
      </w:ins>
      <w:del w:id="85" w:author="Nick Ward" w:date="2015-09-17T10:51:00Z">
        <w:r w:rsidDel="001F200D">
          <w:delText>domains</w:delText>
        </w:r>
      </w:del>
      <w:r>
        <w:t xml:space="preserve"> (e.g. VTS, AtoN, World-Wide RadioNavigation (WWRN) and Formal Risk Assessment) in the Feature Catalogue Dictionary, Portrayal</w:t>
      </w:r>
      <w:ins w:id="86" w:author="Nick Ward" w:date="2015-09-17T10:51:00Z">
        <w:r w:rsidR="001F200D">
          <w:t>,</w:t>
        </w:r>
      </w:ins>
      <w:del w:id="87" w:author="Nick Ward" w:date="2015-09-17T10:52:00Z">
        <w:r w:rsidDel="001F200D">
          <w:delText xml:space="preserve"> and</w:delText>
        </w:r>
      </w:del>
      <w:r>
        <w:t xml:space="preserve"> Metadata </w:t>
      </w:r>
      <w:ins w:id="88" w:author="Nick Ward" w:date="2015-09-17T10:52:00Z">
        <w:r w:rsidR="001F200D">
          <w:t>and</w:t>
        </w:r>
      </w:ins>
      <w:del w:id="89" w:author="Nick Ward" w:date="2015-09-17T10:52:00Z">
        <w:r w:rsidDel="001F200D">
          <w:delText>Registers, as well as several organisational domains in the</w:delText>
        </w:r>
      </w:del>
      <w:r>
        <w:t xml:space="preserve"> Product Specification Register</w:t>
      </w:r>
      <w:ins w:id="90" w:author="Nick Ward" w:date="2015-09-17T10:52:00Z">
        <w:r w:rsidR="001F200D">
          <w:t>s</w:t>
        </w:r>
      </w:ins>
      <w:r>
        <w:t xml:space="preserve">, </w:t>
      </w:r>
      <w:del w:id="91" w:author="Nick Ward" w:date="2015-09-17T10:52:00Z">
        <w:r w:rsidDel="001F200D">
          <w:delText>it is envisaged that</w:delText>
        </w:r>
      </w:del>
      <w:r>
        <w:t xml:space="preserve"> IALA </w:t>
      </w:r>
      <w:del w:id="92" w:author="Nick Ward" w:date="2015-09-17T10:53:00Z">
        <w:r w:rsidDel="001F200D">
          <w:delText>will become a</w:delText>
        </w:r>
      </w:del>
      <w:r>
        <w:t xml:space="preserve"> domain</w:t>
      </w:r>
      <w:ins w:id="93" w:author="Nick Ward" w:date="2015-09-17T10:53:00Z">
        <w:r w:rsidR="001F200D">
          <w:t>s will be</w:t>
        </w:r>
      </w:ins>
      <w:del w:id="94" w:author="Nick Ward" w:date="2015-09-17T10:53:00Z">
        <w:r w:rsidDel="001F200D">
          <w:delText xml:space="preserve"> owner,</w:delText>
        </w:r>
      </w:del>
      <w:r>
        <w:t xml:space="preserve"> as indicated </w:t>
      </w:r>
      <w:commentRangeStart w:id="95"/>
      <w:r>
        <w:t>below</w:t>
      </w:r>
      <w:commentRangeEnd w:id="81"/>
      <w:r w:rsidR="00603753">
        <w:rPr>
          <w:rStyle w:val="CommentReference"/>
          <w:rFonts w:eastAsia="Times New Roman"/>
          <w:szCs w:val="24"/>
          <w:lang w:val="nl-NL" w:eastAsia="de-DE"/>
        </w:rPr>
        <w:commentReference w:id="81"/>
      </w:r>
      <w:commentRangeEnd w:id="95"/>
      <w:ins w:id="96" w:author="Nick Ward" w:date="2015-09-17T10:53:00Z">
        <w:r w:rsidR="001F200D">
          <w:t xml:space="preserve"> (subject to periodic updating)</w:t>
        </w:r>
      </w:ins>
      <w:r w:rsidR="001F200D">
        <w:rPr>
          <w:rStyle w:val="CommentReference"/>
          <w:rFonts w:eastAsia="Times New Roman"/>
          <w:szCs w:val="24"/>
          <w:lang w:val="nl-NL" w:eastAsia="de-DE"/>
        </w:rPr>
        <w:commentReference w:id="95"/>
      </w:r>
      <w:r>
        <w:t>.</w:t>
      </w:r>
    </w:p>
    <w:p w14:paraId="7419A5DA" w14:textId="6C95E59E" w:rsidR="00BC2898" w:rsidRDefault="00BC2898" w:rsidP="00483379">
      <w:pPr>
        <w:pStyle w:val="Table"/>
      </w:pPr>
      <w:bookmarkStart w:id="97" w:name="_Toc216507499"/>
      <w:del w:id="98" w:author="Nick Ward" w:date="2015-09-17T10:54:00Z">
        <w:r w:rsidDel="001F200D">
          <w:delText xml:space="preserve">Envisaged </w:delText>
        </w:r>
      </w:del>
      <w:r>
        <w:t>IALA domain</w:t>
      </w:r>
      <w:del w:id="99" w:author="Nick Ward" w:date="2015-09-17T10:54:00Z">
        <w:r w:rsidDel="001F200D">
          <w:delText>s</w:delText>
        </w:r>
      </w:del>
      <w:bookmarkEnd w:id="97"/>
    </w:p>
    <w:tbl>
      <w:tblPr>
        <w:tblpPr w:leftFromText="180" w:rightFromText="180" w:vertAnchor="text" w:tblpY="1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5"/>
      </w:tblGrid>
      <w:tr w:rsidR="00BC2898" w14:paraId="2950078A" w14:textId="77777777" w:rsidTr="00BD70AF">
        <w:tc>
          <w:tcPr>
            <w:tcW w:w="4785" w:type="dxa"/>
          </w:tcPr>
          <w:p w14:paraId="16FC9D60" w14:textId="77777777" w:rsidR="00BC2898" w:rsidRDefault="00BC2898" w:rsidP="00BD70AF">
            <w:pPr>
              <w:pStyle w:val="BodyText"/>
            </w:pPr>
            <w:r>
              <w:t>Product Specification Register</w:t>
            </w:r>
          </w:p>
        </w:tc>
        <w:tc>
          <w:tcPr>
            <w:tcW w:w="4785" w:type="dxa"/>
          </w:tcPr>
          <w:p w14:paraId="742E250B" w14:textId="3E9E7DDF" w:rsidR="00BC2898" w:rsidRDefault="00BC2898" w:rsidP="001F200D">
            <w:pPr>
              <w:pStyle w:val="BodyText"/>
            </w:pPr>
            <w:r>
              <w:t xml:space="preserve">IALA VTS </w:t>
            </w:r>
            <w:ins w:id="100" w:author="Nick Ward" w:date="2015-09-17T10:54:00Z">
              <w:r w:rsidR="001F200D">
                <w:t>field</w:t>
              </w:r>
            </w:ins>
            <w:del w:id="101" w:author="Nick Ward" w:date="2015-09-17T10:54:00Z">
              <w:r w:rsidDel="001F200D">
                <w:delText>domain</w:delText>
              </w:r>
            </w:del>
          </w:p>
        </w:tc>
      </w:tr>
      <w:tr w:rsidR="00BC2898" w14:paraId="6525E126" w14:textId="77777777" w:rsidTr="00BD70AF">
        <w:tc>
          <w:tcPr>
            <w:tcW w:w="4785" w:type="dxa"/>
          </w:tcPr>
          <w:p w14:paraId="7E3E0C60" w14:textId="77777777" w:rsidR="00BC2898" w:rsidRDefault="00BC2898" w:rsidP="00BD70AF">
            <w:pPr>
              <w:pStyle w:val="BodyText"/>
            </w:pPr>
          </w:p>
        </w:tc>
        <w:tc>
          <w:tcPr>
            <w:tcW w:w="4785" w:type="dxa"/>
          </w:tcPr>
          <w:p w14:paraId="2D6DB783" w14:textId="2E800896" w:rsidR="00BC2898" w:rsidRDefault="00BC2898" w:rsidP="001F200D">
            <w:pPr>
              <w:pStyle w:val="BodyText"/>
            </w:pPr>
            <w:r>
              <w:t xml:space="preserve">IALA AtoN </w:t>
            </w:r>
            <w:ins w:id="102" w:author="Nick Ward" w:date="2015-09-17T10:54:00Z">
              <w:r w:rsidR="001F200D">
                <w:t>field</w:t>
              </w:r>
            </w:ins>
            <w:del w:id="103" w:author="Nick Ward" w:date="2015-09-17T10:54:00Z">
              <w:r w:rsidDel="001F200D">
                <w:delText>domain</w:delText>
              </w:r>
            </w:del>
          </w:p>
        </w:tc>
      </w:tr>
      <w:tr w:rsidR="00BC2898" w14:paraId="1472023E" w14:textId="77777777" w:rsidTr="00BD70AF">
        <w:tc>
          <w:tcPr>
            <w:tcW w:w="4785" w:type="dxa"/>
          </w:tcPr>
          <w:p w14:paraId="793B505C" w14:textId="77777777" w:rsidR="00BC2898" w:rsidRDefault="00BC2898" w:rsidP="00BD70AF">
            <w:pPr>
              <w:pStyle w:val="BodyText"/>
            </w:pPr>
          </w:p>
        </w:tc>
        <w:tc>
          <w:tcPr>
            <w:tcW w:w="4785" w:type="dxa"/>
          </w:tcPr>
          <w:p w14:paraId="7386C64A" w14:textId="23666969" w:rsidR="00BC2898" w:rsidRDefault="00BC2898" w:rsidP="001F200D">
            <w:pPr>
              <w:pStyle w:val="BodyText"/>
            </w:pPr>
            <w:r>
              <w:t xml:space="preserve">IALA IWRAP </w:t>
            </w:r>
            <w:ins w:id="104" w:author="Nick Ward" w:date="2015-09-17T10:54:00Z">
              <w:r w:rsidR="001F200D">
                <w:t>field</w:t>
              </w:r>
            </w:ins>
            <w:del w:id="105" w:author="Nick Ward" w:date="2015-09-17T10:54:00Z">
              <w:r w:rsidDel="001F200D">
                <w:delText>domain</w:delText>
              </w:r>
            </w:del>
          </w:p>
        </w:tc>
      </w:tr>
      <w:tr w:rsidR="00BC2898" w14:paraId="7A750736" w14:textId="77777777" w:rsidTr="00BD70AF">
        <w:tc>
          <w:tcPr>
            <w:tcW w:w="4785" w:type="dxa"/>
          </w:tcPr>
          <w:p w14:paraId="74CCB3A7" w14:textId="77777777" w:rsidR="00BC2898" w:rsidRDefault="00BC2898" w:rsidP="00BD70AF">
            <w:pPr>
              <w:pStyle w:val="BodyText"/>
            </w:pPr>
          </w:p>
        </w:tc>
        <w:tc>
          <w:tcPr>
            <w:tcW w:w="4785" w:type="dxa"/>
          </w:tcPr>
          <w:p w14:paraId="6C14F12C" w14:textId="2658F7DC" w:rsidR="00BC2898" w:rsidRDefault="00BC2898" w:rsidP="00E66C44">
            <w:pPr>
              <w:pStyle w:val="BodyText"/>
            </w:pPr>
            <w:r>
              <w:t xml:space="preserve">IALA </w:t>
            </w:r>
            <w:ins w:id="106" w:author="Nick Ward" w:date="2015-09-17T10:55:00Z">
              <w:r w:rsidR="00E66C44">
                <w:t>PNT</w:t>
              </w:r>
            </w:ins>
            <w:del w:id="107" w:author="Nick Ward" w:date="2015-09-17T10:55:00Z">
              <w:r w:rsidDel="00E66C44">
                <w:delText>WWRN</w:delText>
              </w:r>
            </w:del>
            <w:r>
              <w:t xml:space="preserve"> </w:t>
            </w:r>
            <w:ins w:id="108" w:author="Nick Ward" w:date="2015-09-17T10:55:00Z">
              <w:r w:rsidR="00E66C44">
                <w:t>field</w:t>
              </w:r>
            </w:ins>
            <w:del w:id="109" w:author="Nick Ward" w:date="2015-09-17T10:55:00Z">
              <w:r w:rsidDel="00E66C44">
                <w:delText>domain</w:delText>
              </w:r>
            </w:del>
          </w:p>
        </w:tc>
      </w:tr>
      <w:tr w:rsidR="00BC2898" w14:paraId="6D206E44" w14:textId="77777777" w:rsidTr="00BD70AF">
        <w:tc>
          <w:tcPr>
            <w:tcW w:w="4785" w:type="dxa"/>
          </w:tcPr>
          <w:p w14:paraId="76A2A7E9" w14:textId="77777777" w:rsidR="00BC2898" w:rsidRDefault="00BC2898" w:rsidP="00BD70AF">
            <w:pPr>
              <w:pStyle w:val="BodyText"/>
            </w:pPr>
            <w:r>
              <w:t>Portrayal Register</w:t>
            </w:r>
          </w:p>
        </w:tc>
        <w:tc>
          <w:tcPr>
            <w:tcW w:w="4785" w:type="dxa"/>
          </w:tcPr>
          <w:p w14:paraId="59109B3E" w14:textId="2CB22E06" w:rsidR="00BC2898" w:rsidRDefault="00BC2898" w:rsidP="00E66C44">
            <w:pPr>
              <w:pStyle w:val="BodyText"/>
            </w:pPr>
            <w:r>
              <w:t xml:space="preserve">VTS </w:t>
            </w:r>
            <w:ins w:id="110" w:author="Nick Ward" w:date="2015-09-17T10:55:00Z">
              <w:r w:rsidR="00E66C44">
                <w:t>field</w:t>
              </w:r>
            </w:ins>
            <w:del w:id="111" w:author="Nick Ward" w:date="2015-09-17T10:55:00Z">
              <w:r w:rsidDel="00E66C44">
                <w:delText>domain</w:delText>
              </w:r>
            </w:del>
          </w:p>
        </w:tc>
      </w:tr>
      <w:tr w:rsidR="00BC2898" w14:paraId="6357965E" w14:textId="77777777" w:rsidTr="00BD70AF">
        <w:tc>
          <w:tcPr>
            <w:tcW w:w="4785" w:type="dxa"/>
          </w:tcPr>
          <w:p w14:paraId="10331141" w14:textId="77777777" w:rsidR="00BC2898" w:rsidRDefault="00BC2898" w:rsidP="00BD70AF">
            <w:pPr>
              <w:pStyle w:val="BodyText"/>
            </w:pPr>
          </w:p>
        </w:tc>
        <w:tc>
          <w:tcPr>
            <w:tcW w:w="4785" w:type="dxa"/>
          </w:tcPr>
          <w:p w14:paraId="1229A97B" w14:textId="4E4DCFB8" w:rsidR="00BC2898" w:rsidRDefault="00BC2898" w:rsidP="00E66C44">
            <w:pPr>
              <w:pStyle w:val="BodyText"/>
            </w:pPr>
            <w:r>
              <w:t xml:space="preserve">AtoN </w:t>
            </w:r>
            <w:ins w:id="112" w:author="Nick Ward" w:date="2015-09-17T10:55:00Z">
              <w:r w:rsidR="00E66C44">
                <w:t>field</w:t>
              </w:r>
            </w:ins>
            <w:del w:id="113" w:author="Nick Ward" w:date="2015-09-17T10:55:00Z">
              <w:r w:rsidDel="00E66C44">
                <w:delText>domain</w:delText>
              </w:r>
            </w:del>
          </w:p>
        </w:tc>
      </w:tr>
      <w:tr w:rsidR="00BC2898" w14:paraId="18C98091" w14:textId="77777777" w:rsidTr="00BD70AF">
        <w:tc>
          <w:tcPr>
            <w:tcW w:w="4785" w:type="dxa"/>
          </w:tcPr>
          <w:p w14:paraId="32308750" w14:textId="77777777" w:rsidR="00BC2898" w:rsidRDefault="00BC2898" w:rsidP="00BD70AF">
            <w:pPr>
              <w:pStyle w:val="BodyText"/>
            </w:pPr>
          </w:p>
        </w:tc>
        <w:tc>
          <w:tcPr>
            <w:tcW w:w="4785" w:type="dxa"/>
          </w:tcPr>
          <w:p w14:paraId="0AC3E8E0" w14:textId="4192FED3" w:rsidR="00BC2898" w:rsidRDefault="00BC2898" w:rsidP="00E66C44">
            <w:pPr>
              <w:pStyle w:val="BodyText"/>
            </w:pPr>
            <w:r>
              <w:t xml:space="preserve">Formal Risk Assessment </w:t>
            </w:r>
            <w:ins w:id="114" w:author="Nick Ward" w:date="2015-09-17T10:55:00Z">
              <w:r w:rsidR="00E66C44">
                <w:t>field</w:t>
              </w:r>
            </w:ins>
            <w:del w:id="115" w:author="Nick Ward" w:date="2015-09-17T10:55:00Z">
              <w:r w:rsidDel="00E66C44">
                <w:delText>domain</w:delText>
              </w:r>
            </w:del>
          </w:p>
        </w:tc>
      </w:tr>
      <w:tr w:rsidR="00BC2898" w14:paraId="7AF1EA9A" w14:textId="77777777" w:rsidTr="00BD70AF">
        <w:tc>
          <w:tcPr>
            <w:tcW w:w="4785" w:type="dxa"/>
          </w:tcPr>
          <w:p w14:paraId="0555EE15" w14:textId="77777777" w:rsidR="00BC2898" w:rsidRDefault="00BC2898" w:rsidP="00BD70AF">
            <w:pPr>
              <w:pStyle w:val="BodyText"/>
            </w:pPr>
          </w:p>
        </w:tc>
        <w:tc>
          <w:tcPr>
            <w:tcW w:w="4785" w:type="dxa"/>
          </w:tcPr>
          <w:p w14:paraId="4C9B3FF8" w14:textId="33F8E80C" w:rsidR="00BC2898" w:rsidRDefault="00E66C44" w:rsidP="00E66C44">
            <w:pPr>
              <w:pStyle w:val="BodyText"/>
            </w:pPr>
            <w:ins w:id="116" w:author="Nick Ward" w:date="2015-09-17T10:55:00Z">
              <w:r>
                <w:t>PNT</w:t>
              </w:r>
            </w:ins>
            <w:del w:id="117" w:author="Nick Ward" w:date="2015-09-17T10:55:00Z">
              <w:r w:rsidR="00BC2898" w:rsidDel="00E66C44">
                <w:delText>WWRN</w:delText>
              </w:r>
            </w:del>
            <w:r w:rsidR="00BC2898">
              <w:t xml:space="preserve"> </w:t>
            </w:r>
            <w:ins w:id="118" w:author="Nick Ward" w:date="2015-09-17T10:55:00Z">
              <w:r>
                <w:t>field</w:t>
              </w:r>
            </w:ins>
            <w:del w:id="119" w:author="Nick Ward" w:date="2015-09-17T10:55:00Z">
              <w:r w:rsidR="00BC2898" w:rsidDel="00E66C44">
                <w:delText>domain</w:delText>
              </w:r>
            </w:del>
          </w:p>
        </w:tc>
      </w:tr>
      <w:tr w:rsidR="00BC2898" w14:paraId="65ECB013" w14:textId="77777777" w:rsidTr="00BD70AF">
        <w:tc>
          <w:tcPr>
            <w:tcW w:w="4785" w:type="dxa"/>
          </w:tcPr>
          <w:p w14:paraId="2DC20A29" w14:textId="77777777" w:rsidR="00BC2898" w:rsidRDefault="00BC2898" w:rsidP="00BD70AF">
            <w:pPr>
              <w:pStyle w:val="BodyText"/>
            </w:pPr>
            <w:r>
              <w:t>Feature Concept Dictionary Register</w:t>
            </w:r>
          </w:p>
        </w:tc>
        <w:tc>
          <w:tcPr>
            <w:tcW w:w="4785" w:type="dxa"/>
          </w:tcPr>
          <w:p w14:paraId="080C963F" w14:textId="2A3E4E92" w:rsidR="00BC2898" w:rsidRDefault="00BC2898" w:rsidP="00E66C44">
            <w:pPr>
              <w:pStyle w:val="BodyText"/>
            </w:pPr>
            <w:r>
              <w:t xml:space="preserve">VTS </w:t>
            </w:r>
            <w:ins w:id="120" w:author="Nick Ward" w:date="2015-09-17T10:56:00Z">
              <w:r w:rsidR="00E66C44">
                <w:t>field</w:t>
              </w:r>
            </w:ins>
            <w:del w:id="121" w:author="Nick Ward" w:date="2015-09-17T10:56:00Z">
              <w:r w:rsidDel="00E66C44">
                <w:delText>domain</w:delText>
              </w:r>
            </w:del>
          </w:p>
        </w:tc>
      </w:tr>
      <w:tr w:rsidR="00BC2898" w14:paraId="3CD96486" w14:textId="77777777" w:rsidTr="00BD70AF">
        <w:tc>
          <w:tcPr>
            <w:tcW w:w="4785" w:type="dxa"/>
          </w:tcPr>
          <w:p w14:paraId="442BA3CA" w14:textId="77777777" w:rsidR="00BC2898" w:rsidRDefault="00BC2898" w:rsidP="00BD70AF">
            <w:pPr>
              <w:pStyle w:val="BodyText"/>
            </w:pPr>
          </w:p>
        </w:tc>
        <w:tc>
          <w:tcPr>
            <w:tcW w:w="4785" w:type="dxa"/>
          </w:tcPr>
          <w:p w14:paraId="593762E2" w14:textId="651CA015" w:rsidR="00BC2898" w:rsidRDefault="00BC2898" w:rsidP="00E66C44">
            <w:pPr>
              <w:pStyle w:val="BodyText"/>
            </w:pPr>
            <w:r>
              <w:t xml:space="preserve">AtoN </w:t>
            </w:r>
            <w:ins w:id="122" w:author="Nick Ward" w:date="2015-09-17T10:56:00Z">
              <w:r w:rsidR="00E66C44">
                <w:t>field</w:t>
              </w:r>
            </w:ins>
            <w:del w:id="123" w:author="Nick Ward" w:date="2015-09-17T10:56:00Z">
              <w:r w:rsidDel="00E66C44">
                <w:delText>domain</w:delText>
              </w:r>
            </w:del>
          </w:p>
        </w:tc>
      </w:tr>
      <w:tr w:rsidR="00BC2898" w14:paraId="5600CFAB" w14:textId="77777777" w:rsidTr="00BD70AF">
        <w:tc>
          <w:tcPr>
            <w:tcW w:w="4785" w:type="dxa"/>
          </w:tcPr>
          <w:p w14:paraId="7AF23C26" w14:textId="77777777" w:rsidR="00BC2898" w:rsidRDefault="00BC2898" w:rsidP="00BD70AF">
            <w:pPr>
              <w:pStyle w:val="BodyText"/>
            </w:pPr>
          </w:p>
        </w:tc>
        <w:tc>
          <w:tcPr>
            <w:tcW w:w="4785" w:type="dxa"/>
          </w:tcPr>
          <w:p w14:paraId="39FA64FB" w14:textId="2D79C009" w:rsidR="00BC2898" w:rsidRDefault="00BC2898" w:rsidP="00E66C44">
            <w:pPr>
              <w:pStyle w:val="BodyText"/>
            </w:pPr>
            <w:r>
              <w:t xml:space="preserve">Formal Risk Assessment </w:t>
            </w:r>
            <w:ins w:id="124" w:author="Nick Ward" w:date="2015-09-17T10:57:00Z">
              <w:r w:rsidR="00E66C44">
                <w:t>field</w:t>
              </w:r>
            </w:ins>
            <w:del w:id="125" w:author="Nick Ward" w:date="2015-09-17T10:57:00Z">
              <w:r w:rsidDel="00E66C44">
                <w:delText>domain</w:delText>
              </w:r>
            </w:del>
          </w:p>
        </w:tc>
      </w:tr>
      <w:tr w:rsidR="00BC2898" w14:paraId="0D3B4F5E" w14:textId="77777777" w:rsidTr="00BD70AF">
        <w:tc>
          <w:tcPr>
            <w:tcW w:w="4785" w:type="dxa"/>
          </w:tcPr>
          <w:p w14:paraId="782BAED5" w14:textId="77777777" w:rsidR="00BC2898" w:rsidRDefault="00BC2898" w:rsidP="00BD70AF">
            <w:pPr>
              <w:pStyle w:val="BodyText"/>
            </w:pPr>
          </w:p>
        </w:tc>
        <w:tc>
          <w:tcPr>
            <w:tcW w:w="4785" w:type="dxa"/>
          </w:tcPr>
          <w:p w14:paraId="3EDF07CE" w14:textId="2754D314" w:rsidR="00BC2898" w:rsidRDefault="00E66C44" w:rsidP="00E66C44">
            <w:pPr>
              <w:pStyle w:val="BodyText"/>
            </w:pPr>
            <w:ins w:id="126" w:author="Nick Ward" w:date="2015-09-17T10:57:00Z">
              <w:r>
                <w:t>PNT field</w:t>
              </w:r>
            </w:ins>
            <w:del w:id="127" w:author="Nick Ward" w:date="2015-09-17T10:57:00Z">
              <w:r w:rsidR="00BC2898" w:rsidDel="00E66C44">
                <w:delText>WWRN domain</w:delText>
              </w:r>
            </w:del>
          </w:p>
        </w:tc>
      </w:tr>
      <w:tr w:rsidR="00BC2898" w14:paraId="4B4C959C" w14:textId="77777777" w:rsidTr="00BD70AF">
        <w:tc>
          <w:tcPr>
            <w:tcW w:w="4785" w:type="dxa"/>
          </w:tcPr>
          <w:p w14:paraId="37608158" w14:textId="77777777" w:rsidR="00BC2898" w:rsidRDefault="00BC2898" w:rsidP="00BD70AF">
            <w:pPr>
              <w:pStyle w:val="BodyText"/>
            </w:pPr>
            <w:r>
              <w:t>Metadata Register</w:t>
            </w:r>
          </w:p>
        </w:tc>
        <w:tc>
          <w:tcPr>
            <w:tcW w:w="4785" w:type="dxa"/>
          </w:tcPr>
          <w:p w14:paraId="0C4EEFA7" w14:textId="20EDD4E3" w:rsidR="00BC2898" w:rsidRDefault="00BC2898" w:rsidP="00E66C44">
            <w:pPr>
              <w:pStyle w:val="BodyText"/>
            </w:pPr>
            <w:r>
              <w:t xml:space="preserve">VTS </w:t>
            </w:r>
            <w:ins w:id="128" w:author="Nick Ward" w:date="2015-09-17T10:57:00Z">
              <w:r w:rsidR="00E66C44">
                <w:t>field</w:t>
              </w:r>
            </w:ins>
            <w:del w:id="129" w:author="Nick Ward" w:date="2015-09-17T10:57:00Z">
              <w:r w:rsidDel="00E66C44">
                <w:delText>domain</w:delText>
              </w:r>
            </w:del>
          </w:p>
        </w:tc>
      </w:tr>
      <w:tr w:rsidR="00BC2898" w14:paraId="231F4C3D" w14:textId="77777777" w:rsidTr="00BD70AF">
        <w:tc>
          <w:tcPr>
            <w:tcW w:w="4785" w:type="dxa"/>
          </w:tcPr>
          <w:p w14:paraId="54146780" w14:textId="77777777" w:rsidR="00BC2898" w:rsidRDefault="00BC2898" w:rsidP="00BD70AF">
            <w:pPr>
              <w:pStyle w:val="BodyText"/>
            </w:pPr>
          </w:p>
        </w:tc>
        <w:tc>
          <w:tcPr>
            <w:tcW w:w="4785" w:type="dxa"/>
          </w:tcPr>
          <w:p w14:paraId="2DD36D92" w14:textId="5447F98D" w:rsidR="00BC2898" w:rsidRDefault="00BC2898" w:rsidP="00E66C44">
            <w:pPr>
              <w:pStyle w:val="BodyText"/>
            </w:pPr>
            <w:r>
              <w:t xml:space="preserve">AtoN </w:t>
            </w:r>
            <w:ins w:id="130" w:author="Nick Ward" w:date="2015-09-17T10:57:00Z">
              <w:r w:rsidR="00E66C44">
                <w:t>field</w:t>
              </w:r>
            </w:ins>
            <w:del w:id="131" w:author="Nick Ward" w:date="2015-09-17T10:57:00Z">
              <w:r w:rsidDel="00E66C44">
                <w:delText>dom</w:delText>
              </w:r>
            </w:del>
            <w:del w:id="132" w:author="Nick Ward" w:date="2015-09-17T10:58:00Z">
              <w:r w:rsidDel="00E66C44">
                <w:delText>ain</w:delText>
              </w:r>
            </w:del>
          </w:p>
        </w:tc>
      </w:tr>
      <w:tr w:rsidR="00BC2898" w14:paraId="5D5CB250" w14:textId="77777777" w:rsidTr="00BD70AF">
        <w:tc>
          <w:tcPr>
            <w:tcW w:w="4785" w:type="dxa"/>
          </w:tcPr>
          <w:p w14:paraId="02BC7D9B" w14:textId="77777777" w:rsidR="00BC2898" w:rsidRDefault="00BC2898" w:rsidP="00BD70AF">
            <w:pPr>
              <w:pStyle w:val="BodyText"/>
            </w:pPr>
          </w:p>
        </w:tc>
        <w:tc>
          <w:tcPr>
            <w:tcW w:w="4785" w:type="dxa"/>
          </w:tcPr>
          <w:p w14:paraId="142B54B0" w14:textId="0707725B" w:rsidR="00BC2898" w:rsidRDefault="00BC2898" w:rsidP="00E66C44">
            <w:pPr>
              <w:pStyle w:val="BodyText"/>
            </w:pPr>
            <w:r>
              <w:t xml:space="preserve">Formal Risk Assessment </w:t>
            </w:r>
            <w:ins w:id="133" w:author="Nick Ward" w:date="2015-09-17T10:58:00Z">
              <w:r w:rsidR="00E66C44">
                <w:t>field</w:t>
              </w:r>
            </w:ins>
            <w:del w:id="134" w:author="Nick Ward" w:date="2015-09-17T10:58:00Z">
              <w:r w:rsidDel="00E66C44">
                <w:delText>domain</w:delText>
              </w:r>
            </w:del>
          </w:p>
        </w:tc>
      </w:tr>
      <w:tr w:rsidR="00BC2898" w14:paraId="221A75E6" w14:textId="77777777" w:rsidTr="00BD70AF">
        <w:tc>
          <w:tcPr>
            <w:tcW w:w="4785" w:type="dxa"/>
          </w:tcPr>
          <w:p w14:paraId="483197C1" w14:textId="77777777" w:rsidR="00BC2898" w:rsidRDefault="00BC2898" w:rsidP="00BD70AF">
            <w:pPr>
              <w:pStyle w:val="BodyText"/>
            </w:pPr>
          </w:p>
        </w:tc>
        <w:tc>
          <w:tcPr>
            <w:tcW w:w="4785" w:type="dxa"/>
          </w:tcPr>
          <w:p w14:paraId="3197A826" w14:textId="0C5A46F7" w:rsidR="00BC2898" w:rsidRDefault="00E66C44" w:rsidP="00E66C44">
            <w:pPr>
              <w:pStyle w:val="BodyText"/>
            </w:pPr>
            <w:ins w:id="135" w:author="Nick Ward" w:date="2015-09-17T10:58:00Z">
              <w:r>
                <w:t>PNT field</w:t>
              </w:r>
            </w:ins>
            <w:del w:id="136" w:author="Nick Ward" w:date="2015-09-17T10:58:00Z">
              <w:r w:rsidR="00BC2898" w:rsidDel="00E66C44">
                <w:delText>WWRN domain</w:delText>
              </w:r>
            </w:del>
          </w:p>
        </w:tc>
      </w:tr>
    </w:tbl>
    <w:p w14:paraId="04BACD2D" w14:textId="77777777" w:rsidR="00732109" w:rsidRDefault="00732109" w:rsidP="004F026F">
      <w:pPr>
        <w:pStyle w:val="BodyText"/>
      </w:pPr>
    </w:p>
    <w:p w14:paraId="13B1A554" w14:textId="704D6105" w:rsidR="00BC2898" w:rsidDel="00E66C44" w:rsidRDefault="00BC2898" w:rsidP="004F026F">
      <w:pPr>
        <w:pStyle w:val="BodyText"/>
        <w:rPr>
          <w:del w:id="137" w:author="Nick Ward" w:date="2015-09-17T10:58:00Z"/>
        </w:rPr>
      </w:pPr>
      <w:del w:id="138" w:author="Nick Ward" w:date="2015-09-17T10:58:00Z">
        <w:r w:rsidRPr="001F3841" w:rsidDel="00E66C44">
          <w:delText>The ‘Product Specification Registry’ has IALA prefixed in the name because it is of a different kind; it is organisational in orientation as opposed to the other Registers, which are functional in orientation.</w:delText>
        </w:r>
      </w:del>
    </w:p>
    <w:p w14:paraId="21203DEA" w14:textId="638FF586" w:rsidR="00BC2898" w:rsidRDefault="00BC2898" w:rsidP="00BF78FE">
      <w:pPr>
        <w:pStyle w:val="Heading1"/>
      </w:pPr>
      <w:bookmarkStart w:id="139" w:name="_Toc216674849"/>
      <w:bookmarkStart w:id="140" w:name="_Toc367953587"/>
      <w:bookmarkStart w:id="141" w:name="_Toc367954065"/>
      <w:r>
        <w:t>M</w:t>
      </w:r>
      <w:r w:rsidR="00D41401">
        <w:t>anagement</w:t>
      </w:r>
      <w:r>
        <w:t xml:space="preserve"> </w:t>
      </w:r>
      <w:r w:rsidR="00D41401">
        <w:t>of</w:t>
      </w:r>
      <w:r>
        <w:t xml:space="preserve"> IALA D</w:t>
      </w:r>
      <w:r w:rsidR="00D41401">
        <w:t>omain</w:t>
      </w:r>
      <w:del w:id="142" w:author="Nick Ward" w:date="2015-09-17T10:58:00Z">
        <w:r w:rsidR="00D41401" w:rsidDel="00E66C44">
          <w:delText>s</w:delText>
        </w:r>
      </w:del>
      <w:bookmarkEnd w:id="139"/>
      <w:bookmarkEnd w:id="140"/>
      <w:bookmarkEnd w:id="141"/>
    </w:p>
    <w:p w14:paraId="32A9C8C2" w14:textId="77777777" w:rsidR="001C3390" w:rsidRPr="003A7400" w:rsidRDefault="001C3390" w:rsidP="00BF78FE">
      <w:pPr>
        <w:pStyle w:val="Heading2"/>
      </w:pPr>
      <w:bookmarkStart w:id="143" w:name="_Toc367873206"/>
      <w:bookmarkStart w:id="144" w:name="_Toc367953588"/>
      <w:bookmarkStart w:id="145" w:name="_Toc367954066"/>
      <w:r w:rsidRPr="003A7400">
        <w:t>The IHO Re</w:t>
      </w:r>
      <w:r>
        <w:t>gistry – IALA and Domain Management</w:t>
      </w:r>
      <w:r w:rsidRPr="003A7400">
        <w:t xml:space="preserve"> Relationship</w:t>
      </w:r>
      <w:bookmarkEnd w:id="143"/>
      <w:bookmarkEnd w:id="144"/>
      <w:bookmarkEnd w:id="145"/>
    </w:p>
    <w:p w14:paraId="3687900C" w14:textId="67E0FADF" w:rsidR="001C3390" w:rsidRPr="003A7400" w:rsidRDefault="001C3390" w:rsidP="001C3390">
      <w:pPr>
        <w:pStyle w:val="BodyText"/>
      </w:pPr>
      <w:commentRangeStart w:id="146"/>
      <w:commentRangeStart w:id="147"/>
      <w:r w:rsidRPr="003A7400">
        <w:t xml:space="preserve">The purpose of this section is to provide information regarding the interaction between the IALA Domain, </w:t>
      </w:r>
      <w:r>
        <w:t xml:space="preserve">the </w:t>
      </w:r>
      <w:r w:rsidRPr="003A7400">
        <w:t xml:space="preserve">International Hydrographic Organization (IHO), and the Registry.  It will also describe the roles, responsibilities and procedures for IALA as a Submitting Organization to the IHO Registry, as described by the governing documentation of IHO Standards S-100 and S-99.  The overall context of IALA’s involvement in the IHO Registry is considered, in particular the move towards a Common </w:t>
      </w:r>
      <w:r w:rsidRPr="003A7400">
        <w:lastRenderedPageBreak/>
        <w:t>Maritime Data Structure (CMDS) and the proposed IMO/IHO Harmonization Group on Data Modelling (HGDM).</w:t>
      </w:r>
    </w:p>
    <w:p w14:paraId="09ADE079" w14:textId="77777777" w:rsidR="001C3390" w:rsidRPr="003A7400" w:rsidRDefault="001C3390" w:rsidP="001C3390">
      <w:pPr>
        <w:pStyle w:val="BodyText"/>
      </w:pPr>
      <w:r w:rsidRPr="003A7400">
        <w:t>IALA has developed these procedures solely to manage the IALA domain</w:t>
      </w:r>
      <w:del w:id="148" w:author="Nick Ward" w:date="2015-09-18T08:53:00Z">
        <w:r w:rsidRPr="003A7400" w:rsidDel="001B62EC">
          <w:delText>s</w:delText>
        </w:r>
      </w:del>
      <w:r w:rsidRPr="003A7400">
        <w:t xml:space="preserve"> and its role as a Submitting Organization within the context of the Association.  Should there be any conflict between this Guideline and IHO standard S-100 or S-99, IALA should defer to the IHO documentation.</w:t>
      </w:r>
      <w:commentRangeEnd w:id="146"/>
      <w:r w:rsidR="00222EDC">
        <w:rPr>
          <w:rStyle w:val="CommentReference"/>
          <w:rFonts w:eastAsia="Times New Roman"/>
          <w:szCs w:val="24"/>
          <w:lang w:val="nl-NL" w:eastAsia="de-DE"/>
        </w:rPr>
        <w:commentReference w:id="146"/>
      </w:r>
      <w:commentRangeEnd w:id="147"/>
      <w:r w:rsidR="00A8214D">
        <w:rPr>
          <w:rStyle w:val="CommentReference"/>
          <w:rFonts w:eastAsia="Times New Roman"/>
          <w:szCs w:val="24"/>
          <w:lang w:val="nl-NL" w:eastAsia="de-DE"/>
        </w:rPr>
        <w:commentReference w:id="147"/>
      </w:r>
    </w:p>
    <w:p w14:paraId="6E8939B3" w14:textId="4510FFD0" w:rsidR="001C3390" w:rsidRPr="003A7400" w:rsidDel="002C7BBD" w:rsidRDefault="001C3390" w:rsidP="001C3390">
      <w:pPr>
        <w:pStyle w:val="Heading3"/>
        <w:suppressAutoHyphens/>
        <w:spacing w:before="240" w:after="240"/>
        <w:jc w:val="both"/>
        <w:rPr>
          <w:del w:id="149" w:author="Nick Ward" w:date="2015-09-17T18:34:00Z"/>
        </w:rPr>
      </w:pPr>
      <w:bookmarkStart w:id="150" w:name="_toc600"/>
      <w:bookmarkStart w:id="151" w:name="_Toc367873207"/>
      <w:bookmarkStart w:id="152" w:name="_Toc367953589"/>
      <w:bookmarkStart w:id="153" w:name="_Toc367954067"/>
      <w:bookmarkEnd w:id="150"/>
      <w:del w:id="154" w:author="Nick Ward" w:date="2015-09-17T18:34:00Z">
        <w:r w:rsidRPr="003A7400" w:rsidDel="002C7BBD">
          <w:delText>IALA as a Domain Owner</w:delText>
        </w:r>
        <w:bookmarkEnd w:id="151"/>
        <w:bookmarkEnd w:id="152"/>
        <w:bookmarkEnd w:id="153"/>
      </w:del>
    </w:p>
    <w:p w14:paraId="21778DA0" w14:textId="5F471215" w:rsidR="001C3390" w:rsidRPr="003A7400" w:rsidDel="00E66C44" w:rsidRDefault="001C3390" w:rsidP="001C3390">
      <w:pPr>
        <w:pStyle w:val="BodyText"/>
        <w:rPr>
          <w:del w:id="155" w:author="Nick Ward" w:date="2015-09-17T11:00:00Z"/>
        </w:rPr>
      </w:pPr>
      <w:del w:id="156" w:author="Nick Ward" w:date="2015-09-17T11:00:00Z">
        <w:r w:rsidRPr="003A7400" w:rsidDel="00E66C44">
          <w:delText>Recognising that the IALA domains comprise several functional domains (e.g. VTS, AtoN, World-Wide Radio Navigation (WWRN) and Formal Risk Assessment) in the Feature Catalogue Dictionary, Portrayal and Metadata Registers, as well as several organizational domains in the Product Specification Register, it is envisaged that IALA will become a domain owner.</w:delText>
        </w:r>
      </w:del>
    </w:p>
    <w:p w14:paraId="028107DF" w14:textId="77777777" w:rsidR="001C3390" w:rsidRPr="003A7400" w:rsidRDefault="001C3390" w:rsidP="001C3390">
      <w:pPr>
        <w:pStyle w:val="Heading3"/>
        <w:suppressAutoHyphens/>
        <w:spacing w:before="240" w:after="240"/>
        <w:jc w:val="both"/>
      </w:pPr>
      <w:bookmarkStart w:id="157" w:name="_toc603"/>
      <w:bookmarkStart w:id="158" w:name="_Toc367873208"/>
      <w:bookmarkStart w:id="159" w:name="_Toc367953590"/>
      <w:bookmarkStart w:id="160" w:name="_Toc367954068"/>
      <w:bookmarkEnd w:id="157"/>
      <w:r w:rsidRPr="003A7400">
        <w:t>Management of IALA Domain</w:t>
      </w:r>
      <w:del w:id="161" w:author="Nick Ward" w:date="2015-09-17T18:34:00Z">
        <w:r w:rsidRPr="003A7400" w:rsidDel="002C7BBD">
          <w:delText>s</w:delText>
        </w:r>
      </w:del>
      <w:bookmarkEnd w:id="158"/>
      <w:bookmarkEnd w:id="159"/>
      <w:bookmarkEnd w:id="160"/>
    </w:p>
    <w:p w14:paraId="2B17BA33" w14:textId="24CB077F" w:rsidR="001C3390" w:rsidRPr="003A7400" w:rsidRDefault="001C3390" w:rsidP="001C3390">
      <w:pPr>
        <w:pStyle w:val="BodyText"/>
      </w:pPr>
      <w:r w:rsidRPr="003A7400">
        <w:t>The overall management responsibility of IALA for its domain</w:t>
      </w:r>
      <w:del w:id="162" w:author="Nick Ward" w:date="2015-09-17T10:59:00Z">
        <w:r w:rsidRPr="003A7400" w:rsidDel="00E66C44">
          <w:delText>s</w:delText>
        </w:r>
      </w:del>
      <w:r w:rsidRPr="003A7400">
        <w:t xml:space="preserve"> in the IHO Registry is distributed over three types of managerial roles:</w:t>
      </w:r>
    </w:p>
    <w:p w14:paraId="484EF53F" w14:textId="1BEB699B" w:rsidR="001C3390" w:rsidRPr="003A7400" w:rsidRDefault="001C3390" w:rsidP="001C3390">
      <w:pPr>
        <w:pStyle w:val="List1"/>
        <w:numPr>
          <w:ilvl w:val="0"/>
          <w:numId w:val="24"/>
        </w:numPr>
      </w:pPr>
      <w:r w:rsidRPr="003A7400">
        <w:t>IALA Domain</w:t>
      </w:r>
      <w:del w:id="163" w:author="Nick Ward" w:date="2015-09-17T10:59:00Z">
        <w:r w:rsidRPr="00ED5B50" w:rsidDel="00E66C44">
          <w:delText>s</w:delText>
        </w:r>
      </w:del>
      <w:r w:rsidRPr="003A7400">
        <w:t xml:space="preserve"> Management.</w:t>
      </w:r>
    </w:p>
    <w:p w14:paraId="18233DA4" w14:textId="77777777" w:rsidR="001C3390" w:rsidRPr="003A7400" w:rsidRDefault="001C3390" w:rsidP="001C3390">
      <w:pPr>
        <w:pStyle w:val="List1"/>
        <w:numPr>
          <w:ilvl w:val="0"/>
          <w:numId w:val="4"/>
        </w:numPr>
      </w:pPr>
      <w:r w:rsidRPr="003A7400">
        <w:t>IALA Field Managers.</w:t>
      </w:r>
    </w:p>
    <w:p w14:paraId="1B00888F" w14:textId="77777777" w:rsidR="001C3390" w:rsidRPr="003A7400" w:rsidRDefault="001C3390" w:rsidP="001C3390">
      <w:pPr>
        <w:pStyle w:val="List1"/>
        <w:numPr>
          <w:ilvl w:val="0"/>
          <w:numId w:val="4"/>
        </w:numPr>
      </w:pPr>
      <w:r w:rsidRPr="003A7400">
        <w:t>IALA Product Specification Developer.</w:t>
      </w:r>
    </w:p>
    <w:p w14:paraId="7E839077" w14:textId="77777777" w:rsidR="001C3390" w:rsidRPr="003A7400" w:rsidRDefault="001C3390" w:rsidP="001C3390">
      <w:pPr>
        <w:pStyle w:val="BodyText"/>
      </w:pPr>
      <w:r w:rsidRPr="003A7400">
        <w:t>As a Domain Owner, IALA will require interaction within the IHO’s Domain Control Body and the adherence to the timelines of the IHO’s Registry management processes.  This activity affects the work of the IALA Domain Management and could lead to the involvement of IALA Field Managers and IALA Product Specification developers.  The IALA committee working structure is not suited to meet the IHO’s S-99 specified timelines of the product specification approval process and involvement between meetings will be necessary.  Membership to the IHO’s Domain Control Body provides the Submitting Organizations the opportunity to advocate their own proposals.</w:t>
      </w:r>
    </w:p>
    <w:p w14:paraId="184A201E" w14:textId="4F0DA61A" w:rsidR="001C3390" w:rsidRPr="003A7400" w:rsidRDefault="001C3390" w:rsidP="001C3390">
      <w:pPr>
        <w:pStyle w:val="Heading4"/>
        <w:tabs>
          <w:tab w:val="num" w:pos="864"/>
        </w:tabs>
        <w:ind w:left="864" w:hanging="864"/>
        <w:rPr>
          <w:lang w:val="en-GB"/>
        </w:rPr>
      </w:pPr>
      <w:r w:rsidRPr="003A7400">
        <w:rPr>
          <w:lang w:val="en-GB"/>
        </w:rPr>
        <w:t>IALA Domain</w:t>
      </w:r>
      <w:del w:id="164" w:author="Nick Ward" w:date="2015-09-17T11:02:00Z">
        <w:r w:rsidRPr="00ED5B50" w:rsidDel="00E66C44">
          <w:rPr>
            <w:lang w:val="en-GB"/>
          </w:rPr>
          <w:delText>s</w:delText>
        </w:r>
      </w:del>
      <w:r w:rsidRPr="003A7400">
        <w:rPr>
          <w:lang w:val="en-GB"/>
        </w:rPr>
        <w:t xml:space="preserve"> Management</w:t>
      </w:r>
    </w:p>
    <w:p w14:paraId="0EDB33DF" w14:textId="77777777" w:rsidR="00C854EB" w:rsidRDefault="001C3390" w:rsidP="001C3390">
      <w:pPr>
        <w:pStyle w:val="BodyText"/>
        <w:tabs>
          <w:tab w:val="left" w:pos="810"/>
        </w:tabs>
        <w:spacing w:after="0"/>
        <w:jc w:val="left"/>
        <w:rPr>
          <w:ins w:id="165" w:author="Nick Ward" w:date="2015-09-17T11:17:00Z"/>
        </w:rPr>
      </w:pPr>
      <w:commentRangeStart w:id="166"/>
      <w:r w:rsidRPr="003A7400">
        <w:t>The IALA Domain</w:t>
      </w:r>
      <w:del w:id="167" w:author="Nick Ward" w:date="2015-09-17T11:02:00Z">
        <w:r w:rsidRPr="00ED5B50" w:rsidDel="00E66C44">
          <w:delText>s</w:delText>
        </w:r>
      </w:del>
      <w:r w:rsidRPr="003A7400">
        <w:t xml:space="preserve"> Management resides in the IALA Secretariat </w:t>
      </w:r>
      <w:r>
        <w:t xml:space="preserve">and </w:t>
      </w:r>
      <w:r w:rsidRPr="003A7400">
        <w:t xml:space="preserve">coordinates the activities of each of the IALA Field Managers and </w:t>
      </w:r>
      <w:r>
        <w:t>act</w:t>
      </w:r>
      <w:ins w:id="168" w:author="Nick Ward" w:date="2015-09-17T11:02:00Z">
        <w:r w:rsidR="00E66C44">
          <w:t>s</w:t>
        </w:r>
      </w:ins>
      <w:r>
        <w:t xml:space="preserve"> as</w:t>
      </w:r>
      <w:r w:rsidRPr="003A7400">
        <w:t xml:space="preserve"> the single point of contact with the IHO.</w:t>
      </w:r>
      <w:commentRangeEnd w:id="166"/>
      <w:r w:rsidR="00603753">
        <w:rPr>
          <w:rStyle w:val="CommentReference"/>
          <w:rFonts w:eastAsia="Times New Roman"/>
          <w:szCs w:val="24"/>
          <w:lang w:val="nl-NL" w:eastAsia="de-DE"/>
        </w:rPr>
        <w:commentReference w:id="166"/>
      </w:r>
    </w:p>
    <w:p w14:paraId="7C7F0540" w14:textId="6AB9BA7B" w:rsidR="00C854EB" w:rsidRPr="003A7400" w:rsidRDefault="00A8214D" w:rsidP="001C3390">
      <w:pPr>
        <w:pStyle w:val="BodyText"/>
        <w:tabs>
          <w:tab w:val="left" w:pos="810"/>
        </w:tabs>
        <w:spacing w:after="0"/>
        <w:jc w:val="left"/>
      </w:pPr>
      <w:ins w:id="169" w:author="Nick Ward" w:date="2015-09-17T11:12:00Z">
        <w:r>
          <w:t>The structure is shown in Fig 3.</w:t>
        </w:r>
      </w:ins>
      <w:ins w:id="170" w:author="Nick Ward" w:date="2015-09-17T11:17:00Z">
        <w:r w:rsidR="00C854EB">
          <w:t xml:space="preserve"> </w:t>
        </w:r>
      </w:ins>
      <w:ins w:id="171" w:author="Nick Ward" w:date="2015-09-17T11:16:00Z">
        <w:r w:rsidR="00C854EB">
          <w:t>The Domain Management will be overseen at a technical level by IALA ENAV WG1 (Harmonization).</w:t>
        </w:r>
      </w:ins>
    </w:p>
    <w:p w14:paraId="28F885CA" w14:textId="77777777" w:rsidR="001C3390" w:rsidRPr="003A7400" w:rsidRDefault="001C3390" w:rsidP="001C3390">
      <w:pPr>
        <w:pStyle w:val="Heading4"/>
        <w:tabs>
          <w:tab w:val="num" w:pos="864"/>
        </w:tabs>
        <w:ind w:left="864" w:hanging="864"/>
        <w:rPr>
          <w:lang w:val="en-GB"/>
        </w:rPr>
      </w:pPr>
      <w:r w:rsidRPr="003A7400">
        <w:rPr>
          <w:lang w:val="en-GB"/>
        </w:rPr>
        <w:t>IALA Field Manager</w:t>
      </w:r>
    </w:p>
    <w:p w14:paraId="61317085" w14:textId="5F62095A" w:rsidR="001C3390" w:rsidRPr="003A7400" w:rsidRDefault="001C3390" w:rsidP="001C3390">
      <w:pPr>
        <w:pStyle w:val="BodyText"/>
      </w:pPr>
      <w:r w:rsidRPr="003A7400">
        <w:t xml:space="preserve">In the context of IHO Registry, IALA currently recognises the following Product Fields: VTS, AtoN Information, IWRAP and </w:t>
      </w:r>
      <w:ins w:id="172" w:author="Nick Ward" w:date="2015-09-17T11:01:00Z">
        <w:r w:rsidR="00E66C44">
          <w:t>PNT</w:t>
        </w:r>
      </w:ins>
      <w:del w:id="173" w:author="Nick Ward" w:date="2015-09-17T11:01:00Z">
        <w:r w:rsidRPr="003A7400" w:rsidDel="00E66C44">
          <w:delText>WWRN</w:delText>
        </w:r>
      </w:del>
      <w:r w:rsidRPr="003A7400">
        <w:t xml:space="preserve">.  </w:t>
      </w:r>
      <w:del w:id="174" w:author="Nick Ward" w:date="2015-09-17T11:01:00Z">
        <w:r w:rsidRPr="003A7400" w:rsidDel="00E66C44">
          <w:delText>Fields comprise all relevant domains associated with that Field, e.g. the VTS Field would comprise the IALA VTS domain from the Product Specification Register, the VTS domain from the Feature Concept Dictionary Register, the VTS domain from the Portrayal Register and the VTS domain from the Metadata Register.</w:delText>
        </w:r>
      </w:del>
    </w:p>
    <w:p w14:paraId="40B68BDD" w14:textId="59FCC323" w:rsidR="001C3390" w:rsidRPr="003A7400" w:rsidRDefault="001C3390" w:rsidP="001C3390">
      <w:pPr>
        <w:pStyle w:val="BodyText"/>
      </w:pPr>
      <w:r w:rsidRPr="003A7400">
        <w:t xml:space="preserve">Each Field </w:t>
      </w:r>
      <w:ins w:id="175" w:author="Nick Ward" w:date="2015-09-17T11:03:00Z">
        <w:r w:rsidR="00E66C44">
          <w:t xml:space="preserve">contains </w:t>
        </w:r>
      </w:ins>
      <w:r w:rsidRPr="003A7400">
        <w:t>at least one IALA product and one IALA Product Specification.  The IALA Field Manager harmonises the different products / Product Specifications within that Field.  The IALA Field Manager also considers the usage of entries by others in his Field.</w:t>
      </w:r>
    </w:p>
    <w:p w14:paraId="36206631" w14:textId="77777777" w:rsidR="001C3390" w:rsidRPr="003A7400" w:rsidRDefault="001C3390" w:rsidP="001C3390">
      <w:pPr>
        <w:pStyle w:val="Heading4"/>
        <w:tabs>
          <w:tab w:val="num" w:pos="864"/>
        </w:tabs>
        <w:ind w:left="864" w:hanging="864"/>
        <w:rPr>
          <w:lang w:val="en-GB"/>
        </w:rPr>
      </w:pPr>
      <w:r w:rsidRPr="003A7400">
        <w:rPr>
          <w:lang w:val="en-GB"/>
        </w:rPr>
        <w:t>IALA Product Specification Developer</w:t>
      </w:r>
    </w:p>
    <w:p w14:paraId="13FD3587" w14:textId="77777777" w:rsidR="001C3390" w:rsidRDefault="001C3390" w:rsidP="001C3390">
      <w:pPr>
        <w:pStyle w:val="BodyText"/>
        <w:rPr>
          <w:ins w:id="176" w:author="Nick Ward" w:date="2015-09-17T11:05:00Z"/>
        </w:rPr>
      </w:pPr>
      <w:r w:rsidRPr="003A7400">
        <w:t>A developer is appointed to manage each IALA Product Specification.  An IALA Product Specification Developer coordinates the development of an IALA Product Specification, coordinates the usage of existing entries in the IHO Registry that are used by that IALA Product Specification and coordinates the creation of new entries required by that IALA Product Specification</w:t>
      </w:r>
      <w:r>
        <w:t xml:space="preserve">. </w:t>
      </w:r>
      <w:r w:rsidRPr="003A7400">
        <w:t>An IALA Product Specification Developer is able to draw on any Register in the IHO Registry.</w:t>
      </w:r>
    </w:p>
    <w:p w14:paraId="50D6F699" w14:textId="7F96737C" w:rsidR="00E66C44" w:rsidRPr="003A7400" w:rsidRDefault="00E66C44" w:rsidP="001C3390">
      <w:pPr>
        <w:pStyle w:val="BodyText"/>
      </w:pPr>
      <w:ins w:id="177" w:author="Nick Ward" w:date="2015-09-17T11:05:00Z">
        <w:r>
          <w:t>In addition, a Task Group may be set up</w:t>
        </w:r>
      </w:ins>
      <w:ins w:id="178" w:author="Nick Ward" w:date="2015-09-17T11:08:00Z">
        <w:r w:rsidR="00A8214D">
          <w:t>, with the approval of an IALA Committee,</w:t>
        </w:r>
      </w:ins>
      <w:ins w:id="179" w:author="Nick Ward" w:date="2015-09-17T11:05:00Z">
        <w:r>
          <w:t xml:space="preserve"> to carry out the development work</w:t>
        </w:r>
        <w:r w:rsidR="00A8214D">
          <w:t>. This Task Group may consiust of invited experts from within and outside the IALA Committee structure. It will not necessarily meet during IALA Committee sessions and may not meet physically, if i</w:t>
        </w:r>
      </w:ins>
      <w:ins w:id="180" w:author="Nick Ward" w:date="2015-09-17T11:08:00Z">
        <w:r w:rsidR="00A8214D">
          <w:t>t is possible to carry out the work by e-mail and/or teleconference.</w:t>
        </w:r>
      </w:ins>
    </w:p>
    <w:p w14:paraId="73FB39B5" w14:textId="77777777" w:rsidR="001C3390" w:rsidRPr="003A7400" w:rsidRDefault="001C3390" w:rsidP="001C3390">
      <w:pPr>
        <w:pStyle w:val="BodyText"/>
      </w:pPr>
      <w:r w:rsidRPr="003A7400">
        <w:t>A list of the individual Product Specification Developers</w:t>
      </w:r>
      <w:r>
        <w:t xml:space="preserve"> and </w:t>
      </w:r>
      <w:r w:rsidRPr="003A7400">
        <w:t>Field Managers is maintained by the IALA Secretariat.</w:t>
      </w:r>
    </w:p>
    <w:p w14:paraId="07E1C167" w14:textId="77777777" w:rsidR="001C3390" w:rsidRPr="003A7400" w:rsidRDefault="001C3390" w:rsidP="001C3390">
      <w:pPr>
        <w:pStyle w:val="Heading4"/>
        <w:tabs>
          <w:tab w:val="num" w:pos="864"/>
        </w:tabs>
        <w:ind w:left="864" w:hanging="864"/>
        <w:rPr>
          <w:lang w:val="en-GB"/>
        </w:rPr>
      </w:pPr>
      <w:r w:rsidRPr="003A7400">
        <w:rPr>
          <w:lang w:val="en-GB"/>
        </w:rPr>
        <w:lastRenderedPageBreak/>
        <w:t>IALA Organizational Chart</w:t>
      </w:r>
    </w:p>
    <w:p w14:paraId="7AC54E94" w14:textId="77777777" w:rsidR="001C3390" w:rsidRPr="003A7400" w:rsidRDefault="001C3390" w:rsidP="001C3390">
      <w:pPr>
        <w:pStyle w:val="BodyText"/>
        <w:tabs>
          <w:tab w:val="left" w:pos="810"/>
        </w:tabs>
      </w:pPr>
      <w:r w:rsidRPr="003A7400">
        <w:rPr>
          <w:noProof/>
          <w:lang w:val="en-IE" w:eastAsia="en-IE"/>
        </w:rPr>
        <w:drawing>
          <wp:inline distT="0" distB="0" distL="0" distR="0" wp14:anchorId="41482F70" wp14:editId="736A4A19">
            <wp:extent cx="5963920" cy="3525520"/>
            <wp:effectExtent l="0" t="0" r="508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63920" cy="3525520"/>
                    </a:xfrm>
                    <a:prstGeom prst="rect">
                      <a:avLst/>
                    </a:prstGeom>
                    <a:solidFill>
                      <a:srgbClr val="FFFFFF"/>
                    </a:solidFill>
                    <a:ln>
                      <a:noFill/>
                    </a:ln>
                  </pic:spPr>
                </pic:pic>
              </a:graphicData>
            </a:graphic>
          </wp:inline>
        </w:drawing>
      </w:r>
    </w:p>
    <w:p w14:paraId="7E646C83" w14:textId="77777777" w:rsidR="001C3390" w:rsidRPr="003A7400" w:rsidRDefault="001C3390" w:rsidP="001C3390">
      <w:pPr>
        <w:pStyle w:val="Figure"/>
      </w:pPr>
      <w:bookmarkStart w:id="181" w:name="_Ref232137816"/>
      <w:bookmarkStart w:id="182" w:name="_Toc367873254"/>
      <w:bookmarkStart w:id="183" w:name="_Toc367950629"/>
      <w:commentRangeStart w:id="184"/>
      <w:commentRangeStart w:id="185"/>
      <w:r w:rsidRPr="003A7400">
        <w:t>IALA Domains organisation</w:t>
      </w:r>
      <w:bookmarkEnd w:id="181"/>
      <w:bookmarkEnd w:id="182"/>
      <w:bookmarkEnd w:id="183"/>
      <w:commentRangeEnd w:id="184"/>
      <w:r w:rsidR="00603753">
        <w:rPr>
          <w:rStyle w:val="CommentReference"/>
          <w:i w:val="0"/>
          <w:szCs w:val="24"/>
          <w:lang w:val="nl-NL" w:eastAsia="de-DE"/>
        </w:rPr>
        <w:commentReference w:id="184"/>
      </w:r>
      <w:commentRangeEnd w:id="185"/>
      <w:r w:rsidR="002C7BBD">
        <w:rPr>
          <w:rStyle w:val="CommentReference"/>
          <w:i w:val="0"/>
          <w:szCs w:val="24"/>
          <w:lang w:val="nl-NL" w:eastAsia="de-DE"/>
        </w:rPr>
        <w:commentReference w:id="185"/>
      </w:r>
    </w:p>
    <w:p w14:paraId="6DA3DB64" w14:textId="77777777" w:rsidR="001C3390" w:rsidRDefault="001C3390" w:rsidP="00BF78FE">
      <w:pPr>
        <w:pStyle w:val="Heading2"/>
        <w:numPr>
          <w:ilvl w:val="0"/>
          <w:numId w:val="0"/>
        </w:numPr>
        <w:ind w:left="576"/>
      </w:pPr>
      <w:bookmarkStart w:id="186" w:name="_toc624"/>
      <w:bookmarkEnd w:id="186"/>
    </w:p>
    <w:p w14:paraId="42248AA2" w14:textId="77777777" w:rsidR="001C3390" w:rsidRDefault="001C3390" w:rsidP="00BF78FE">
      <w:pPr>
        <w:pStyle w:val="Heading2"/>
      </w:pPr>
      <w:bookmarkStart w:id="187" w:name="_Toc367873209"/>
      <w:bookmarkStart w:id="188" w:name="_Toc367953591"/>
      <w:bookmarkStart w:id="189" w:name="_Toc367954069"/>
      <w:r>
        <w:t>Procedure on registering product specifications under development</w:t>
      </w:r>
      <w:bookmarkEnd w:id="187"/>
      <w:bookmarkEnd w:id="188"/>
      <w:bookmarkEnd w:id="189"/>
    </w:p>
    <w:p w14:paraId="0EE733B5" w14:textId="77777777" w:rsidR="001C3390" w:rsidRDefault="001C3390" w:rsidP="001C3390">
      <w:pPr>
        <w:pStyle w:val="BodyText"/>
      </w:pPr>
      <w:r>
        <w:t>In order to prevent several organizations working on similar product specifications it is necessary that these launching projects are known to the community. Organizations can check if the development of a product specification is already started and contact the organization  regarding the details. Then they can decide if this product specification will become a joint effort or co-development, which will save time and costs.</w:t>
      </w:r>
    </w:p>
    <w:p w14:paraId="56B76BD6" w14:textId="4C471562" w:rsidR="001C3390" w:rsidRDefault="001C3390" w:rsidP="001C3390">
      <w:pPr>
        <w:pStyle w:val="BodyText"/>
      </w:pPr>
      <w:r>
        <w:t>Appendix 3 of the guideline</w:t>
      </w:r>
      <w:r w:rsidR="003805F0">
        <w:t xml:space="preserve"> </w:t>
      </w:r>
      <w:ins w:id="190" w:author="Nick Ward" w:date="2015-09-17T18:38:00Z">
        <w:r w:rsidR="002C7BBD">
          <w:t xml:space="preserve">1106 </w:t>
        </w:r>
      </w:ins>
      <w:r w:rsidRPr="003805F0">
        <w:rPr>
          <w:i/>
        </w:rPr>
        <w:t>On Producing an IALA S-100 Product Specification</w:t>
      </w:r>
      <w:r>
        <w:t xml:space="preserve"> contains a template which will have to be filled in by the product specification developer and sent to the IALA Field Manager. The IALA Field Manager will send the information to the IALA Domain</w:t>
      </w:r>
      <w:del w:id="191" w:author="Nick Ward" w:date="2015-09-17T18:38:00Z">
        <w:r w:rsidDel="002C7BBD">
          <w:delText>s</w:delText>
        </w:r>
      </w:del>
      <w:r>
        <w:t xml:space="preserve"> </w:t>
      </w:r>
      <w:ins w:id="192" w:author="Nick Ward" w:date="2015-09-18T09:01:00Z">
        <w:r w:rsidR="0070667C">
          <w:t>Administrator</w:t>
        </w:r>
      </w:ins>
      <w:del w:id="193" w:author="Nick Ward" w:date="2015-09-18T09:01:00Z">
        <w:r w:rsidDel="0070667C">
          <w:delText>Manager</w:delText>
        </w:r>
      </w:del>
      <w:r>
        <w:t>. The Domain</w:t>
      </w:r>
      <w:del w:id="194" w:author="Nick Ward" w:date="2015-09-17T18:39:00Z">
        <w:r w:rsidDel="002C7BBD">
          <w:delText>s</w:delText>
        </w:r>
      </w:del>
      <w:r>
        <w:t xml:space="preserve"> </w:t>
      </w:r>
      <w:commentRangeStart w:id="195"/>
      <w:ins w:id="196" w:author="Nick Ward" w:date="2015-09-18T09:01:00Z">
        <w:r w:rsidR="0070667C">
          <w:t>Administrator</w:t>
        </w:r>
      </w:ins>
      <w:del w:id="197" w:author="Nick Ward" w:date="2015-09-18T09:01:00Z">
        <w:r w:rsidDel="0070667C">
          <w:delText>Manager</w:delText>
        </w:r>
      </w:del>
      <w:commentRangeEnd w:id="195"/>
      <w:r w:rsidR="0070667C">
        <w:rPr>
          <w:rStyle w:val="CommentReference"/>
          <w:rFonts w:eastAsia="Times New Roman"/>
          <w:szCs w:val="24"/>
          <w:lang w:val="nl-NL" w:eastAsia="de-DE"/>
        </w:rPr>
        <w:commentReference w:id="195"/>
      </w:r>
      <w:r>
        <w:t xml:space="preserve"> will publish this information within the IALA Domain.</w:t>
      </w:r>
    </w:p>
    <w:p w14:paraId="3D05325A" w14:textId="77777777" w:rsidR="001C3390" w:rsidRDefault="001C3390" w:rsidP="001C3390">
      <w:pPr>
        <w:pStyle w:val="BodyText"/>
      </w:pPr>
    </w:p>
    <w:p w14:paraId="0B696B68" w14:textId="77777777" w:rsidR="001C3390" w:rsidRDefault="001C3390" w:rsidP="001C3390">
      <w:pPr>
        <w:pStyle w:val="BodyText"/>
      </w:pPr>
    </w:p>
    <w:p w14:paraId="664A3DE9" w14:textId="77777777" w:rsidR="001C3390" w:rsidRDefault="001C3390" w:rsidP="001C3390">
      <w:pPr>
        <w:pStyle w:val="BodyText"/>
      </w:pPr>
    </w:p>
    <w:p w14:paraId="55B0DCB6" w14:textId="77777777" w:rsidR="001C3390" w:rsidRDefault="001C3390" w:rsidP="00BF78FE">
      <w:pPr>
        <w:pStyle w:val="Heading2"/>
      </w:pPr>
      <w:bookmarkStart w:id="198" w:name="_Toc367873210"/>
      <w:bookmarkStart w:id="199" w:name="_Toc367953592"/>
      <w:bookmarkStart w:id="200" w:name="_Toc367954070"/>
      <w:r>
        <w:t>Procedure on getting “draft status” for a Product Specification</w:t>
      </w:r>
      <w:bookmarkEnd w:id="198"/>
      <w:bookmarkEnd w:id="199"/>
      <w:bookmarkEnd w:id="200"/>
    </w:p>
    <w:p w14:paraId="7D102880" w14:textId="5E0AC68B" w:rsidR="001C3390" w:rsidRDefault="001C3390" w:rsidP="001C3390">
      <w:pPr>
        <w:pStyle w:val="BodyText"/>
      </w:pPr>
      <w:commentRangeStart w:id="201"/>
      <w:r>
        <w:t>If a product specification is at the stage that an application schema is ready, the PS developer can submit his application schema to the IALA Field manager. After review the Field manager will send this to the IALA Domain</w:t>
      </w:r>
      <w:del w:id="202" w:author="Nick Ward" w:date="2015-09-17T18:41:00Z">
        <w:r w:rsidDel="002C7BBD">
          <w:delText>s</w:delText>
        </w:r>
      </w:del>
      <w:r>
        <w:t xml:space="preserve"> </w:t>
      </w:r>
      <w:ins w:id="203" w:author="Nick Ward" w:date="2015-09-18T09:03:00Z">
        <w:r w:rsidR="0070667C">
          <w:t>Administrator</w:t>
        </w:r>
      </w:ins>
      <w:del w:id="204" w:author="Nick Ward" w:date="2015-09-18T09:03:00Z">
        <w:r w:rsidDel="0070667C">
          <w:delText>Manager</w:delText>
        </w:r>
      </w:del>
      <w:r>
        <w:t xml:space="preserve"> and request that the status from “launching project” is changed to draft status indicating to the community that the product specification is nearing completion.</w:t>
      </w:r>
      <w:commentRangeEnd w:id="201"/>
      <w:r w:rsidR="00A87EC4">
        <w:rPr>
          <w:rStyle w:val="CommentReference"/>
          <w:rFonts w:eastAsia="Times New Roman"/>
          <w:szCs w:val="24"/>
          <w:lang w:val="nl-NL" w:eastAsia="de-DE"/>
        </w:rPr>
        <w:commentReference w:id="201"/>
      </w:r>
    </w:p>
    <w:p w14:paraId="6FEEB666" w14:textId="77777777" w:rsidR="001C3390" w:rsidRPr="003A7400" w:rsidRDefault="001C3390" w:rsidP="00BF78FE">
      <w:pPr>
        <w:pStyle w:val="Heading2"/>
      </w:pPr>
      <w:bookmarkStart w:id="205" w:name="_Toc367873211"/>
      <w:bookmarkStart w:id="206" w:name="_Toc367953593"/>
      <w:bookmarkStart w:id="207" w:name="_Toc367954071"/>
      <w:r w:rsidRPr="003A7400">
        <w:t>Procedures for Submitting a Product Specification</w:t>
      </w:r>
      <w:bookmarkEnd w:id="205"/>
      <w:bookmarkEnd w:id="206"/>
      <w:bookmarkEnd w:id="207"/>
    </w:p>
    <w:p w14:paraId="33D869A8" w14:textId="6F2CCAC3" w:rsidR="001C3390" w:rsidRDefault="001C3390" w:rsidP="001C3390">
      <w:pPr>
        <w:pStyle w:val="BodyText"/>
        <w:spacing w:before="120"/>
        <w:rPr>
          <w:noProof/>
          <w:lang w:eastAsia="nl-NL"/>
        </w:rPr>
      </w:pPr>
      <w:r w:rsidRPr="003A7400">
        <w:t>Representatives of recognized organizations may submit proposals for a</w:t>
      </w:r>
      <w:r w:rsidRPr="003A7400">
        <w:rPr>
          <w:iCs/>
        </w:rPr>
        <w:t>ddition</w:t>
      </w:r>
      <w:del w:id="208" w:author="Nick Ward" w:date="2015-09-17T18:40:00Z">
        <w:r w:rsidDel="002C7BBD">
          <w:rPr>
            <w:iCs/>
          </w:rPr>
          <w:delText>s</w:delText>
        </w:r>
      </w:del>
      <w:r w:rsidRPr="003A7400">
        <w:t xml:space="preserve"> of a new Product Specification in the Product Specification</w:t>
      </w:r>
      <w:del w:id="209" w:author="Nick Ward" w:date="2015-09-17T18:41:00Z">
        <w:r w:rsidRPr="003A7400" w:rsidDel="002C7BBD">
          <w:delText>s</w:delText>
        </w:r>
      </w:del>
      <w:r w:rsidRPr="003A7400">
        <w:t xml:space="preserve"> Register or for the </w:t>
      </w:r>
      <w:r w:rsidRPr="003A7400">
        <w:rPr>
          <w:iCs/>
        </w:rPr>
        <w:t>Clarification</w:t>
      </w:r>
      <w:r w:rsidRPr="003A7400">
        <w:t xml:space="preserve">, </w:t>
      </w:r>
      <w:r w:rsidRPr="003A7400">
        <w:rPr>
          <w:iCs/>
        </w:rPr>
        <w:t>Supersession</w:t>
      </w:r>
      <w:r w:rsidRPr="003A7400">
        <w:t xml:space="preserve">, or </w:t>
      </w:r>
      <w:r w:rsidRPr="003A7400">
        <w:rPr>
          <w:iCs/>
        </w:rPr>
        <w:t>Retirement</w:t>
      </w:r>
      <w:r w:rsidRPr="003A7400">
        <w:t xml:space="preserve"> of existing Product Specification</w:t>
      </w:r>
      <w:ins w:id="210" w:author="Nick Ward" w:date="2015-09-17T18:41:00Z">
        <w:r w:rsidR="002C7BBD">
          <w:t>s</w:t>
        </w:r>
      </w:ins>
      <w:r w:rsidRPr="003A7400">
        <w:t xml:space="preserve"> in the Register.  Requests are to be submitted to the IALA Domain administrator by using the mechanisms</w:t>
      </w:r>
      <w:r w:rsidRPr="003A7400">
        <w:rPr>
          <w:rStyle w:val="FootnoteReference"/>
        </w:rPr>
        <w:footnoteReference w:id="1"/>
      </w:r>
      <w:r w:rsidRPr="003A7400">
        <w:t xml:space="preserve"> provided by IALA.  </w:t>
      </w:r>
      <w:commentRangeStart w:id="211"/>
      <w:r w:rsidRPr="003A7400">
        <w:t xml:space="preserve">After approval the IALA </w:t>
      </w:r>
      <w:r w:rsidRPr="003A7400">
        <w:lastRenderedPageBreak/>
        <w:t xml:space="preserve">Domain administrator will submit the request to IHO using the Registry web interface.  The process for submitting proposals for the registration of Product Specifications is illustrated in </w:t>
      </w:r>
      <w:r w:rsidR="00E33EA3">
        <w:t>figure 4</w:t>
      </w:r>
      <w:r>
        <w:t>.</w:t>
      </w:r>
      <w:r w:rsidRPr="005019DD">
        <w:rPr>
          <w:noProof/>
          <w:lang w:eastAsia="nl-NL"/>
        </w:rPr>
        <w:t xml:space="preserve"> </w:t>
      </w:r>
      <w:commentRangeEnd w:id="211"/>
      <w:r w:rsidR="00DE7317">
        <w:rPr>
          <w:rStyle w:val="CommentReference"/>
          <w:rFonts w:eastAsia="Times New Roman"/>
          <w:szCs w:val="24"/>
          <w:lang w:val="nl-NL" w:eastAsia="de-DE"/>
        </w:rPr>
        <w:commentReference w:id="211"/>
      </w:r>
    </w:p>
    <w:p w14:paraId="2C089023" w14:textId="77777777" w:rsidR="001C3390" w:rsidRDefault="001C3390" w:rsidP="001C3390">
      <w:pPr>
        <w:pStyle w:val="BodyText"/>
        <w:spacing w:before="120"/>
        <w:rPr>
          <w:noProof/>
          <w:lang w:eastAsia="nl-NL"/>
        </w:rPr>
      </w:pPr>
    </w:p>
    <w:p w14:paraId="105A1C97" w14:textId="77777777" w:rsidR="001C3390" w:rsidRDefault="001C3390" w:rsidP="001C3390">
      <w:pPr>
        <w:pStyle w:val="BodyText"/>
        <w:spacing w:before="120"/>
        <w:jc w:val="center"/>
      </w:pPr>
      <w:r>
        <w:rPr>
          <w:noProof/>
          <w:lang w:val="en-IE" w:eastAsia="en-IE"/>
        </w:rPr>
        <w:drawing>
          <wp:inline distT="0" distB="0" distL="0" distR="0" wp14:anchorId="763A25C4" wp14:editId="4FA9996B">
            <wp:extent cx="4893869" cy="6198070"/>
            <wp:effectExtent l="0" t="0" r="2540" b="0"/>
            <wp:docPr id="684" name="Afbeelding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50424" cy="6269697"/>
                    </a:xfrm>
                    <a:prstGeom prst="rect">
                      <a:avLst/>
                    </a:prstGeom>
                  </pic:spPr>
                </pic:pic>
              </a:graphicData>
            </a:graphic>
          </wp:inline>
        </w:drawing>
      </w:r>
    </w:p>
    <w:p w14:paraId="6C077610" w14:textId="77777777" w:rsidR="001C3390" w:rsidRPr="003A7400" w:rsidRDefault="001C3390" w:rsidP="001C3390">
      <w:pPr>
        <w:pStyle w:val="Figure"/>
      </w:pPr>
      <w:bookmarkStart w:id="212" w:name="_Toc367873255"/>
      <w:bookmarkStart w:id="213" w:name="_Toc367950630"/>
      <w:r w:rsidRPr="003A7400">
        <w:t>Processing of Proposals</w:t>
      </w:r>
      <w:bookmarkEnd w:id="212"/>
      <w:bookmarkEnd w:id="213"/>
    </w:p>
    <w:p w14:paraId="75494044" w14:textId="77777777" w:rsidR="001C3390" w:rsidRPr="003A7400" w:rsidRDefault="001C3390" w:rsidP="001C3390">
      <w:pPr>
        <w:pStyle w:val="Heading3"/>
        <w:suppressAutoHyphens/>
        <w:spacing w:before="240" w:after="240"/>
        <w:jc w:val="both"/>
      </w:pPr>
      <w:bookmarkStart w:id="214" w:name="_toc659"/>
      <w:bookmarkStart w:id="215" w:name="_Toc367873212"/>
      <w:bookmarkStart w:id="216" w:name="_Toc367953594"/>
      <w:bookmarkStart w:id="217" w:name="_Toc367954072"/>
      <w:bookmarkEnd w:id="214"/>
      <w:r w:rsidRPr="003A7400">
        <w:t>Submission of Proposals</w:t>
      </w:r>
      <w:bookmarkEnd w:id="215"/>
      <w:bookmarkEnd w:id="216"/>
      <w:bookmarkEnd w:id="217"/>
    </w:p>
    <w:p w14:paraId="163365AB" w14:textId="77777777" w:rsidR="001C3390" w:rsidRPr="003A7400" w:rsidRDefault="001C3390" w:rsidP="001C3390">
      <w:pPr>
        <w:pStyle w:val="BodyText"/>
      </w:pPr>
      <w:r w:rsidRPr="003A7400">
        <w:t>The organization making a submission shall ensure that all proposals:</w:t>
      </w:r>
    </w:p>
    <w:p w14:paraId="4CD0196D" w14:textId="77777777" w:rsidR="001C3390" w:rsidRPr="003A7400" w:rsidRDefault="001C3390" w:rsidP="001C3390">
      <w:pPr>
        <w:pStyle w:val="Bullet1"/>
        <w:numPr>
          <w:ilvl w:val="0"/>
          <w:numId w:val="10"/>
        </w:numPr>
        <w:tabs>
          <w:tab w:val="clear" w:pos="1134"/>
          <w:tab w:val="num" w:pos="993"/>
        </w:tabs>
        <w:ind w:left="993" w:hanging="426"/>
      </w:pPr>
      <w:r w:rsidRPr="003A7400">
        <w:t>are complete;  and</w:t>
      </w:r>
    </w:p>
    <w:p w14:paraId="666C4F4D" w14:textId="5533E2A0" w:rsidR="001C3390" w:rsidRPr="005019DD" w:rsidRDefault="001C3390" w:rsidP="001C3390">
      <w:pPr>
        <w:pStyle w:val="Bullet1"/>
        <w:numPr>
          <w:ilvl w:val="0"/>
          <w:numId w:val="10"/>
        </w:numPr>
        <w:tabs>
          <w:tab w:val="clear" w:pos="1134"/>
          <w:tab w:val="num" w:pos="993"/>
        </w:tabs>
        <w:ind w:left="993" w:hanging="426"/>
      </w:pPr>
      <w:r w:rsidRPr="003A7400">
        <w:t>a copy of the final version of the new Product Specification is made available to the IALA Domain administrator.</w:t>
      </w:r>
    </w:p>
    <w:p w14:paraId="642B1B9B" w14:textId="77777777" w:rsidR="001C3390" w:rsidRPr="003A7400" w:rsidRDefault="001C3390" w:rsidP="001C3390">
      <w:pPr>
        <w:pStyle w:val="Heading3"/>
        <w:suppressAutoHyphens/>
        <w:spacing w:before="240" w:after="240"/>
        <w:jc w:val="both"/>
      </w:pPr>
      <w:bookmarkStart w:id="218" w:name="_toc664"/>
      <w:bookmarkStart w:id="219" w:name="_Toc367873213"/>
      <w:bookmarkStart w:id="220" w:name="_Toc367953595"/>
      <w:bookmarkStart w:id="221" w:name="_Toc367954073"/>
      <w:bookmarkEnd w:id="218"/>
      <w:r w:rsidRPr="003A7400">
        <w:t>IALA Domain Administrator</w:t>
      </w:r>
      <w:bookmarkEnd w:id="219"/>
      <w:bookmarkEnd w:id="220"/>
      <w:bookmarkEnd w:id="221"/>
    </w:p>
    <w:p w14:paraId="64CEF2F5" w14:textId="0A2EE68B" w:rsidR="001C3390" w:rsidRPr="003A7400" w:rsidRDefault="001C3390" w:rsidP="001C3390">
      <w:pPr>
        <w:pStyle w:val="BodyText"/>
      </w:pPr>
      <w:commentRangeStart w:id="222"/>
      <w:r w:rsidRPr="003A7400">
        <w:t>The IALA Domain administrator will:</w:t>
      </w:r>
      <w:commentRangeEnd w:id="222"/>
      <w:r w:rsidR="00B368FB">
        <w:rPr>
          <w:rStyle w:val="CommentReference"/>
          <w:rFonts w:eastAsia="Times New Roman"/>
          <w:szCs w:val="24"/>
          <w:lang w:val="nl-NL" w:eastAsia="de-DE"/>
        </w:rPr>
        <w:commentReference w:id="222"/>
      </w:r>
    </w:p>
    <w:p w14:paraId="724B7F30" w14:textId="77777777" w:rsidR="001C3390" w:rsidRPr="003A7400" w:rsidRDefault="001C3390" w:rsidP="001C3390">
      <w:pPr>
        <w:pStyle w:val="Bullet1"/>
        <w:numPr>
          <w:ilvl w:val="0"/>
          <w:numId w:val="10"/>
        </w:numPr>
        <w:tabs>
          <w:tab w:val="clear" w:pos="1134"/>
          <w:tab w:val="num" w:pos="993"/>
        </w:tabs>
        <w:ind w:left="993" w:hanging="426"/>
      </w:pPr>
      <w:r w:rsidRPr="003A7400">
        <w:t>receive product specifications from product specification developers;</w:t>
      </w:r>
    </w:p>
    <w:p w14:paraId="555B3AA4" w14:textId="77777777" w:rsidR="001C3390" w:rsidRPr="003A7400" w:rsidRDefault="001C3390" w:rsidP="001C3390">
      <w:pPr>
        <w:pStyle w:val="Bullet1"/>
        <w:numPr>
          <w:ilvl w:val="0"/>
          <w:numId w:val="10"/>
        </w:numPr>
        <w:tabs>
          <w:tab w:val="clear" w:pos="1134"/>
          <w:tab w:val="num" w:pos="993"/>
        </w:tabs>
        <w:ind w:left="993" w:hanging="426"/>
      </w:pPr>
      <w:r w:rsidRPr="003A7400">
        <w:lastRenderedPageBreak/>
        <w:t>determine if the proposed item does or does not fall within the scope of the Register;  or</w:t>
      </w:r>
    </w:p>
    <w:p w14:paraId="27E57621" w14:textId="77777777" w:rsidR="001C3390" w:rsidRPr="003A7400" w:rsidRDefault="001C3390" w:rsidP="001C3390">
      <w:pPr>
        <w:pStyle w:val="Bullet1"/>
        <w:numPr>
          <w:ilvl w:val="0"/>
          <w:numId w:val="10"/>
        </w:numPr>
        <w:tabs>
          <w:tab w:val="clear" w:pos="1134"/>
          <w:tab w:val="num" w:pos="993"/>
        </w:tabs>
        <w:ind w:left="993" w:hanging="426"/>
      </w:pPr>
      <w:r w:rsidRPr="003A7400">
        <w:t>if a registered item (or similar) to the proposed item already exists;</w:t>
      </w:r>
    </w:p>
    <w:p w14:paraId="28F18D95" w14:textId="77777777" w:rsidR="001C3390" w:rsidRPr="003A7400" w:rsidRDefault="001C3390" w:rsidP="001C3390">
      <w:pPr>
        <w:pStyle w:val="Bullet1"/>
        <w:numPr>
          <w:ilvl w:val="0"/>
          <w:numId w:val="10"/>
        </w:numPr>
        <w:tabs>
          <w:tab w:val="clear" w:pos="1134"/>
          <w:tab w:val="num" w:pos="993"/>
        </w:tabs>
        <w:ind w:left="993" w:hanging="426"/>
      </w:pPr>
      <w:r w:rsidRPr="003A7400">
        <w:t>review product specifications for completeness;</w:t>
      </w:r>
    </w:p>
    <w:p w14:paraId="55D14C71" w14:textId="77777777" w:rsidR="001C3390" w:rsidRPr="003A7400" w:rsidRDefault="001C3390" w:rsidP="001C3390">
      <w:pPr>
        <w:pStyle w:val="Bullet1"/>
        <w:numPr>
          <w:ilvl w:val="0"/>
          <w:numId w:val="10"/>
        </w:numPr>
        <w:tabs>
          <w:tab w:val="clear" w:pos="1134"/>
          <w:tab w:val="num" w:pos="993"/>
        </w:tabs>
        <w:ind w:left="993" w:hanging="426"/>
      </w:pPr>
      <w:r w:rsidRPr="003A7400">
        <w:t>return product specifications s to the field managers if incomplete;  or</w:t>
      </w:r>
    </w:p>
    <w:p w14:paraId="596E778C" w14:textId="77777777" w:rsidR="001C3390" w:rsidRPr="003A7400" w:rsidRDefault="001C3390" w:rsidP="001C3390">
      <w:pPr>
        <w:pStyle w:val="Bullet1"/>
        <w:numPr>
          <w:ilvl w:val="0"/>
          <w:numId w:val="10"/>
        </w:numPr>
        <w:tabs>
          <w:tab w:val="clear" w:pos="1134"/>
          <w:tab w:val="num" w:pos="993"/>
        </w:tabs>
        <w:ind w:left="993" w:hanging="426"/>
      </w:pPr>
      <w:r w:rsidRPr="003A7400">
        <w:t>update the item management record, with the status set to ‘pending’.</w:t>
      </w:r>
    </w:p>
    <w:p w14:paraId="7DED104B" w14:textId="77777777" w:rsidR="001C3390" w:rsidRPr="003A7400" w:rsidRDefault="001C3390" w:rsidP="001C3390">
      <w:pPr>
        <w:pStyle w:val="BodyText"/>
      </w:pPr>
      <w:r w:rsidRPr="003A7400">
        <w:t>The IALA Domain administrator shall ensure the following IHO acceptance criteria have been satisfied:</w:t>
      </w:r>
    </w:p>
    <w:p w14:paraId="0A9716AB" w14:textId="77777777" w:rsidR="001C3390" w:rsidRPr="003A7400" w:rsidRDefault="001C3390" w:rsidP="001C3390">
      <w:pPr>
        <w:pStyle w:val="Bullet1"/>
        <w:numPr>
          <w:ilvl w:val="0"/>
          <w:numId w:val="10"/>
        </w:numPr>
        <w:tabs>
          <w:tab w:val="clear" w:pos="1134"/>
          <w:tab w:val="num" w:pos="993"/>
        </w:tabs>
        <w:ind w:left="993" w:hanging="426"/>
      </w:pPr>
      <w:r w:rsidRPr="003A7400">
        <w:t>S-100 is used as the underlying standard (organizations are encouraged to populate Feature Catalogues, either using existing entities registered in the GI Registry or proposing new ones where appropriate);</w:t>
      </w:r>
    </w:p>
    <w:p w14:paraId="614D56B1" w14:textId="0EF01EA5" w:rsidR="001C3390" w:rsidRPr="003A7400" w:rsidRDefault="001C3390" w:rsidP="001C3390">
      <w:pPr>
        <w:pStyle w:val="Bullet1"/>
        <w:numPr>
          <w:ilvl w:val="0"/>
          <w:numId w:val="10"/>
        </w:numPr>
        <w:tabs>
          <w:tab w:val="clear" w:pos="1134"/>
          <w:tab w:val="num" w:pos="993"/>
        </w:tabs>
        <w:ind w:left="993" w:hanging="426"/>
      </w:pPr>
      <w:del w:id="223" w:author="Nick Ward" w:date="2015-09-18T09:08:00Z">
        <w:r w:rsidRPr="003A7400" w:rsidDel="00BD65E0">
          <w:delText xml:space="preserve">any </w:delText>
        </w:r>
      </w:del>
      <w:r w:rsidRPr="003A7400">
        <w:t>identification number</w:t>
      </w:r>
      <w:ins w:id="224" w:author="Nick Ward" w:date="2015-09-18T09:09:00Z">
        <w:r w:rsidR="00BD65E0">
          <w:t>s shall be selected from the numbering series agreed with IHO (S-201-299)</w:t>
        </w:r>
      </w:ins>
      <w:del w:id="225" w:author="Nick Ward" w:date="2015-09-18T09:09:00Z">
        <w:r w:rsidRPr="003A7400" w:rsidDel="00BD65E0">
          <w:delText xml:space="preserve"> of a plain language title used does not infer that it is an IHO standard or that it has received any endorsement or approval of the IHO</w:delText>
        </w:r>
      </w:del>
      <w:r w:rsidRPr="003A7400">
        <w:t>;  and</w:t>
      </w:r>
    </w:p>
    <w:p w14:paraId="6F03A375" w14:textId="77777777" w:rsidR="001C3390" w:rsidRPr="003A7400" w:rsidRDefault="001C3390" w:rsidP="001C3390">
      <w:pPr>
        <w:pStyle w:val="Bullet1"/>
        <w:numPr>
          <w:ilvl w:val="0"/>
          <w:numId w:val="10"/>
        </w:numPr>
        <w:tabs>
          <w:tab w:val="clear" w:pos="1134"/>
          <w:tab w:val="num" w:pos="993"/>
        </w:tabs>
        <w:ind w:left="993" w:hanging="426"/>
      </w:pPr>
      <w:r w:rsidRPr="003A7400">
        <w:t>the content description is in plain language.</w:t>
      </w:r>
    </w:p>
    <w:p w14:paraId="79A2B391" w14:textId="77777777" w:rsidR="001C3390" w:rsidRPr="003A7400" w:rsidRDefault="001C3390" w:rsidP="001C3390">
      <w:pPr>
        <w:pStyle w:val="BodyText"/>
      </w:pPr>
      <w:commentRangeStart w:id="226"/>
      <w:r w:rsidRPr="003A7400">
        <w:t>After submission the Domain administrator shall:</w:t>
      </w:r>
    </w:p>
    <w:p w14:paraId="71CFA973" w14:textId="77777777" w:rsidR="001C3390" w:rsidRPr="003A7400" w:rsidRDefault="001C3390" w:rsidP="001C3390">
      <w:pPr>
        <w:pStyle w:val="Bullet1"/>
        <w:numPr>
          <w:ilvl w:val="0"/>
          <w:numId w:val="10"/>
        </w:numPr>
        <w:tabs>
          <w:tab w:val="clear" w:pos="1134"/>
          <w:tab w:val="num" w:pos="993"/>
        </w:tabs>
        <w:ind w:left="993" w:hanging="426"/>
      </w:pPr>
      <w:r w:rsidRPr="003A7400">
        <w:t>serve as the point of contact and negotiate with IHO regarding any changes required to a proposal;  and</w:t>
      </w:r>
    </w:p>
    <w:p w14:paraId="46A490A5" w14:textId="77777777" w:rsidR="001C3390" w:rsidRPr="003A7400" w:rsidRDefault="001C3390" w:rsidP="001C3390">
      <w:pPr>
        <w:pStyle w:val="Bullet1"/>
        <w:numPr>
          <w:ilvl w:val="0"/>
          <w:numId w:val="10"/>
        </w:numPr>
        <w:tabs>
          <w:tab w:val="clear" w:pos="1134"/>
          <w:tab w:val="num" w:pos="993"/>
        </w:tabs>
        <w:ind w:left="993" w:hanging="426"/>
      </w:pPr>
      <w:r w:rsidRPr="003A7400">
        <w:t>inform the product specification developer of the results of each proposal.</w:t>
      </w:r>
    </w:p>
    <w:p w14:paraId="324DEB20" w14:textId="77777777" w:rsidR="001C3390" w:rsidRPr="003A7400" w:rsidRDefault="001C3390" w:rsidP="001C3390">
      <w:pPr>
        <w:pStyle w:val="BodyText"/>
      </w:pPr>
      <w:r w:rsidRPr="003A7400">
        <w:t>If the proposal is accepted by the IHO registry manager, the IALA Domain administrator informs the product developer and the field manager about the acceptance.  If a proposal is not accepted by the IHO registry manager, the Domain Administrator shall:</w:t>
      </w:r>
    </w:p>
    <w:p w14:paraId="7241F4A7" w14:textId="77777777" w:rsidR="001C3390" w:rsidRPr="003A7400" w:rsidRDefault="001C3390" w:rsidP="001C3390">
      <w:pPr>
        <w:pStyle w:val="Bullet1"/>
        <w:numPr>
          <w:ilvl w:val="0"/>
          <w:numId w:val="10"/>
        </w:numPr>
        <w:tabs>
          <w:tab w:val="clear" w:pos="1134"/>
          <w:tab w:val="num" w:pos="993"/>
        </w:tabs>
        <w:ind w:left="993" w:hanging="426"/>
      </w:pPr>
      <w:r w:rsidRPr="003A7400">
        <w:t>inform the product specification developer of the 30 working day deadline for appealing the decision of the IHO registry manager and</w:t>
      </w:r>
    </w:p>
    <w:p w14:paraId="67539630" w14:textId="77777777" w:rsidR="001C3390" w:rsidRPr="003A7400" w:rsidRDefault="001C3390" w:rsidP="001C3390">
      <w:pPr>
        <w:pStyle w:val="Bullet1"/>
        <w:numPr>
          <w:ilvl w:val="0"/>
          <w:numId w:val="10"/>
        </w:numPr>
        <w:tabs>
          <w:tab w:val="clear" w:pos="1134"/>
          <w:tab w:val="num" w:pos="993"/>
        </w:tabs>
        <w:ind w:left="993" w:hanging="426"/>
      </w:pPr>
      <w:r w:rsidRPr="003A7400">
        <w:t>make the results of the approval process available to the product specification developer.</w:t>
      </w:r>
      <w:commentRangeEnd w:id="226"/>
      <w:r w:rsidR="00BD65E0">
        <w:rPr>
          <w:rStyle w:val="CommentReference"/>
          <w:rFonts w:eastAsia="Times New Roman"/>
          <w:szCs w:val="24"/>
          <w:lang w:val="nl-NL" w:eastAsia="de-DE"/>
        </w:rPr>
        <w:commentReference w:id="226"/>
      </w:r>
    </w:p>
    <w:p w14:paraId="0CB5A275" w14:textId="77777777" w:rsidR="001C3390" w:rsidRDefault="001C3390" w:rsidP="001C3390">
      <w:pPr>
        <w:pStyle w:val="Heading3"/>
        <w:tabs>
          <w:tab w:val="clear" w:pos="720"/>
        </w:tabs>
        <w:suppressAutoHyphens/>
        <w:spacing w:before="240" w:after="240"/>
        <w:ind w:left="993" w:hanging="993"/>
        <w:jc w:val="both"/>
      </w:pPr>
      <w:bookmarkStart w:id="227" w:name="_toc686"/>
      <w:bookmarkStart w:id="228" w:name="_Toc367873214"/>
      <w:bookmarkStart w:id="229" w:name="_Toc367953596"/>
      <w:bookmarkStart w:id="230" w:name="_Toc367954074"/>
      <w:bookmarkEnd w:id="227"/>
      <w:r w:rsidRPr="003A7400">
        <w:t>Appeals</w:t>
      </w:r>
      <w:bookmarkEnd w:id="228"/>
      <w:bookmarkEnd w:id="229"/>
      <w:bookmarkEnd w:id="230"/>
    </w:p>
    <w:p w14:paraId="2F260F03" w14:textId="77777777" w:rsidR="001C3390" w:rsidRPr="003A7400" w:rsidRDefault="001C3390" w:rsidP="001C3390">
      <w:pPr>
        <w:pStyle w:val="BodyText"/>
      </w:pPr>
      <w:r w:rsidRPr="003A7400">
        <w:t xml:space="preserve">A product specification developer may appeal to the IALA deputy SG if it disagrees with the decision of the </w:t>
      </w:r>
      <w:r>
        <w:t>Domain administrator</w:t>
      </w:r>
      <w:r w:rsidRPr="003A7400">
        <w:t xml:space="preserve"> to reject a proposal for the inclusion of a Product Specification in the Register.  An appeal shall contain at a minimum a description of the situation, a justification for the appeal, and a statement of the impact if the appeal is not successful.</w:t>
      </w:r>
    </w:p>
    <w:p w14:paraId="621ABBE2" w14:textId="77777777" w:rsidR="001C3390" w:rsidRPr="003A7400" w:rsidRDefault="001C3390" w:rsidP="001C3390">
      <w:pPr>
        <w:pStyle w:val="BodyText"/>
      </w:pPr>
      <w:r w:rsidRPr="003A7400">
        <w:t xml:space="preserve">The Submitting Organization shall submit its appeal to the </w:t>
      </w:r>
      <w:r>
        <w:t>Domain administrator</w:t>
      </w:r>
      <w:r w:rsidRPr="003A7400">
        <w:t>.</w:t>
      </w:r>
    </w:p>
    <w:p w14:paraId="36A6A61E" w14:textId="77777777" w:rsidR="001C3390" w:rsidRPr="003A7400" w:rsidRDefault="001C3390" w:rsidP="001C3390">
      <w:pPr>
        <w:pStyle w:val="BodyText"/>
      </w:pPr>
      <w:r w:rsidRPr="003A7400">
        <w:t xml:space="preserve">The </w:t>
      </w:r>
      <w:r>
        <w:t>Domain administrator</w:t>
      </w:r>
      <w:r w:rsidRPr="003A7400">
        <w:t xml:space="preserve"> shall:</w:t>
      </w:r>
    </w:p>
    <w:p w14:paraId="323F9EA5" w14:textId="77777777" w:rsidR="001C3390" w:rsidRPr="003A7400" w:rsidRDefault="001C3390" w:rsidP="001C3390">
      <w:pPr>
        <w:pStyle w:val="Bullet1"/>
        <w:numPr>
          <w:ilvl w:val="0"/>
          <w:numId w:val="10"/>
        </w:numPr>
        <w:tabs>
          <w:tab w:val="clear" w:pos="1134"/>
          <w:tab w:val="num" w:pos="993"/>
        </w:tabs>
        <w:ind w:left="993" w:hanging="426"/>
      </w:pPr>
      <w:r w:rsidRPr="003A7400">
        <w:t>forward the appeal to IALA Deputy Secretary-General as appropriate;  and</w:t>
      </w:r>
    </w:p>
    <w:p w14:paraId="4DB6004C" w14:textId="77777777" w:rsidR="001C3390" w:rsidRPr="003A7400" w:rsidRDefault="001C3390" w:rsidP="001C3390">
      <w:pPr>
        <w:pStyle w:val="Bullet1"/>
        <w:numPr>
          <w:ilvl w:val="0"/>
          <w:numId w:val="10"/>
        </w:numPr>
        <w:tabs>
          <w:tab w:val="clear" w:pos="1134"/>
          <w:tab w:val="num" w:pos="993"/>
        </w:tabs>
        <w:ind w:left="993" w:hanging="426"/>
      </w:pPr>
      <w:r w:rsidRPr="003A7400">
        <w:t>inform the appellant of the decision.</w:t>
      </w:r>
    </w:p>
    <w:p w14:paraId="5A365413" w14:textId="77777777" w:rsidR="001C3390" w:rsidRDefault="001C3390" w:rsidP="001C3390">
      <w:pPr>
        <w:pStyle w:val="Heading3"/>
        <w:tabs>
          <w:tab w:val="clear" w:pos="720"/>
        </w:tabs>
        <w:suppressAutoHyphens/>
        <w:spacing w:before="240" w:after="240"/>
        <w:ind w:left="993" w:hanging="993"/>
        <w:jc w:val="both"/>
      </w:pPr>
      <w:bookmarkStart w:id="231" w:name="_toc692"/>
      <w:bookmarkStart w:id="232" w:name="_Toc367873215"/>
      <w:bookmarkStart w:id="233" w:name="_Toc367953597"/>
      <w:bookmarkStart w:id="234" w:name="_Toc367954075"/>
      <w:bookmarkEnd w:id="231"/>
      <w:r w:rsidRPr="003A7400">
        <w:t>Withdrawal of Proposals</w:t>
      </w:r>
      <w:bookmarkEnd w:id="232"/>
      <w:bookmarkEnd w:id="233"/>
      <w:bookmarkEnd w:id="234"/>
    </w:p>
    <w:p w14:paraId="71444F64" w14:textId="77777777" w:rsidR="001C3390" w:rsidRPr="003A7400" w:rsidRDefault="001C3390" w:rsidP="001C3390">
      <w:pPr>
        <w:pStyle w:val="BodyText"/>
      </w:pPr>
      <w:r w:rsidRPr="003A7400">
        <w:t>Product Specification developers may decide to withdraw a proposal at any time during the approval process.</w:t>
      </w:r>
    </w:p>
    <w:p w14:paraId="64A69E25" w14:textId="77777777" w:rsidR="001C3390" w:rsidRPr="003A7400" w:rsidRDefault="001C3390" w:rsidP="001C3390">
      <w:pPr>
        <w:pStyle w:val="BodyText"/>
      </w:pPr>
      <w:r w:rsidRPr="003A7400">
        <w:t xml:space="preserve">The </w:t>
      </w:r>
      <w:r>
        <w:t>Domain administrator</w:t>
      </w:r>
      <w:r w:rsidRPr="003A7400">
        <w:t xml:space="preserve"> shall then:</w:t>
      </w:r>
    </w:p>
    <w:p w14:paraId="670DE428" w14:textId="77777777" w:rsidR="001C3390" w:rsidRPr="003A7400" w:rsidRDefault="001C3390" w:rsidP="001C3390">
      <w:pPr>
        <w:pStyle w:val="Bullet1"/>
        <w:numPr>
          <w:ilvl w:val="0"/>
          <w:numId w:val="10"/>
        </w:numPr>
        <w:tabs>
          <w:tab w:val="clear" w:pos="1134"/>
          <w:tab w:val="num" w:pos="993"/>
        </w:tabs>
        <w:ind w:left="993" w:hanging="426"/>
      </w:pPr>
      <w:r w:rsidRPr="003A7400">
        <w:t xml:space="preserve">change the proposal management disposition to ‘withdrawn’ and the value for </w:t>
      </w:r>
      <w:r w:rsidRPr="003A7400">
        <w:rPr>
          <w:i/>
        </w:rPr>
        <w:t>date Disposed</w:t>
      </w:r>
      <w:r w:rsidRPr="003A7400">
        <w:t xml:space="preserve"> to the current date;  and</w:t>
      </w:r>
    </w:p>
    <w:p w14:paraId="1AF6AFE5" w14:textId="77777777" w:rsidR="001C3390" w:rsidRDefault="001C3390" w:rsidP="001C3390">
      <w:pPr>
        <w:pStyle w:val="Bullet1"/>
        <w:numPr>
          <w:ilvl w:val="0"/>
          <w:numId w:val="10"/>
        </w:numPr>
        <w:tabs>
          <w:tab w:val="clear" w:pos="1134"/>
          <w:tab w:val="num" w:pos="993"/>
        </w:tabs>
        <w:ind w:left="993" w:hanging="426"/>
      </w:pPr>
      <w:r w:rsidRPr="003A7400">
        <w:t>keep track of the proposal and report the withdrawal in the next periodic report.</w:t>
      </w:r>
    </w:p>
    <w:p w14:paraId="04C6A41C" w14:textId="77777777" w:rsidR="001C3390" w:rsidRDefault="001C3390" w:rsidP="00BF78FE">
      <w:pPr>
        <w:pStyle w:val="Heading2"/>
      </w:pPr>
      <w:bookmarkStart w:id="235" w:name="_Toc367873216"/>
      <w:bookmarkStart w:id="236" w:name="_Toc367953598"/>
      <w:bookmarkStart w:id="237" w:name="_Toc367954076"/>
      <w:r>
        <w:lastRenderedPageBreak/>
        <w:t xml:space="preserve">Procedures for </w:t>
      </w:r>
      <w:r w:rsidRPr="00604A62">
        <w:t>Feature Concept, Portrayal and Metadata Registers</w:t>
      </w:r>
      <w:bookmarkEnd w:id="235"/>
      <w:bookmarkEnd w:id="236"/>
      <w:bookmarkEnd w:id="237"/>
    </w:p>
    <w:p w14:paraId="53927753" w14:textId="77777777" w:rsidR="001C3390" w:rsidRDefault="001C3390" w:rsidP="001C3390">
      <w:r>
        <w:t>In the development process of a product specification it can be necessary to register new features or amend existing features. Also the registration of items in the metadata and portrayal registers can be relevant. In the following chapters a procedure to do so is described, this procedure is derived from IHO Publication S-99.</w:t>
      </w:r>
    </w:p>
    <w:p w14:paraId="34F88AFD" w14:textId="77777777" w:rsidR="001C3390" w:rsidRDefault="001C3390" w:rsidP="001C3390">
      <w:pPr>
        <w:pStyle w:val="Heading3"/>
        <w:suppressAutoHyphens/>
        <w:spacing w:before="240" w:after="240"/>
        <w:jc w:val="both"/>
        <w:rPr>
          <w:lang w:val="en-AU"/>
        </w:rPr>
      </w:pPr>
      <w:bookmarkStart w:id="238" w:name="_Toc261729192"/>
      <w:bookmarkStart w:id="239" w:name="_Toc272599015"/>
      <w:bookmarkStart w:id="240" w:name="_Toc367873217"/>
      <w:bookmarkStart w:id="241" w:name="_Toc367953599"/>
      <w:bookmarkStart w:id="242" w:name="_Toc367954077"/>
      <w:r w:rsidRPr="003C5CCE">
        <w:rPr>
          <w:lang w:val="en-AU"/>
        </w:rPr>
        <w:t>Introduction</w:t>
      </w:r>
      <w:bookmarkEnd w:id="238"/>
      <w:bookmarkEnd w:id="239"/>
      <w:bookmarkEnd w:id="240"/>
      <w:bookmarkEnd w:id="241"/>
      <w:bookmarkEnd w:id="242"/>
    </w:p>
    <w:p w14:paraId="3DF8CB9A" w14:textId="7A4E7943" w:rsidR="001C3390" w:rsidRPr="005019DD" w:rsidRDefault="001C3390" w:rsidP="001C3390">
      <w:pPr>
        <w:rPr>
          <w:lang w:val="en-AU"/>
        </w:rPr>
      </w:pPr>
      <w:r w:rsidRPr="003C5CCE">
        <w:rPr>
          <w:lang w:val="en-AU"/>
        </w:rPr>
        <w:t xml:space="preserve">Submitting Organizations may submit proposals for new items, or for clarification, supersession, or retirement of registered items.  Proposals are to be submitted </w:t>
      </w:r>
      <w:r>
        <w:rPr>
          <w:lang w:val="en-AU"/>
        </w:rPr>
        <w:t xml:space="preserve">by using </w:t>
      </w:r>
      <w:r w:rsidRPr="003805F0">
        <w:rPr>
          <w:lang w:val="en-AU"/>
        </w:rPr>
        <w:t xml:space="preserve">appendix 2 of the guideline </w:t>
      </w:r>
      <w:r w:rsidRPr="003805F0">
        <w:rPr>
          <w:i/>
          <w:lang w:val="en-AU"/>
        </w:rPr>
        <w:t>On Producing an IALA S-100 Product Specification</w:t>
      </w:r>
      <w:r>
        <w:rPr>
          <w:lang w:val="en-AU"/>
        </w:rPr>
        <w:t xml:space="preserve">. After approval the IALA domain administrator will submit the proposal </w:t>
      </w:r>
      <w:r w:rsidRPr="003C5CCE">
        <w:rPr>
          <w:lang w:val="en-AU"/>
        </w:rPr>
        <w:t>using the mechanisms provided in the Registry web interface.</w:t>
      </w:r>
      <w:r>
        <w:rPr>
          <w:lang w:val="en-AU"/>
        </w:rPr>
        <w:t xml:space="preserve"> </w:t>
      </w:r>
    </w:p>
    <w:p w14:paraId="0CA7958F" w14:textId="77777777" w:rsidR="001C3390" w:rsidRPr="00604A62" w:rsidRDefault="001C3390" w:rsidP="001C3390">
      <w:pPr>
        <w:pStyle w:val="Heading3"/>
        <w:suppressAutoHyphens/>
        <w:spacing w:before="240" w:after="240"/>
        <w:jc w:val="both"/>
      </w:pPr>
      <w:bookmarkStart w:id="243" w:name="_Toc261729193"/>
      <w:bookmarkStart w:id="244" w:name="_Toc272599016"/>
      <w:bookmarkStart w:id="245" w:name="_Toc367873218"/>
      <w:bookmarkStart w:id="246" w:name="_Toc367953600"/>
      <w:bookmarkStart w:id="247" w:name="_Toc367954078"/>
      <w:r w:rsidRPr="00604A62">
        <w:t>Addition of registered Items</w:t>
      </w:r>
      <w:bookmarkEnd w:id="243"/>
      <w:bookmarkEnd w:id="244"/>
      <w:bookmarkEnd w:id="245"/>
      <w:bookmarkEnd w:id="246"/>
      <w:bookmarkEnd w:id="247"/>
    </w:p>
    <w:p w14:paraId="142154C9" w14:textId="77777777" w:rsidR="001C3390" w:rsidRPr="003C5CCE" w:rsidRDefault="001C3390" w:rsidP="001C3390">
      <w:pPr>
        <w:rPr>
          <w:lang w:val="en-AU"/>
        </w:rPr>
      </w:pPr>
      <w:r w:rsidRPr="003C5CCE">
        <w:rPr>
          <w:iCs/>
          <w:lang w:val="en-AU"/>
        </w:rPr>
        <w:t>Addition</w:t>
      </w:r>
      <w:r w:rsidRPr="003C5CCE">
        <w:rPr>
          <w:lang w:val="en-AU"/>
        </w:rPr>
        <w:t xml:space="preserve"> is the insertion into a Register of an item that describes a concept not adequately described by an item already in the Register.</w:t>
      </w:r>
    </w:p>
    <w:p w14:paraId="5DBE6195" w14:textId="77777777" w:rsidR="001C3390" w:rsidRPr="00604A62" w:rsidRDefault="001C3390" w:rsidP="001C3390">
      <w:pPr>
        <w:pStyle w:val="Heading3"/>
        <w:suppressAutoHyphens/>
        <w:spacing w:before="240" w:after="240"/>
        <w:jc w:val="both"/>
      </w:pPr>
      <w:bookmarkStart w:id="248" w:name="_Toc261729194"/>
      <w:bookmarkStart w:id="249" w:name="_Toc272599017"/>
      <w:bookmarkStart w:id="250" w:name="_Toc367873219"/>
      <w:bookmarkStart w:id="251" w:name="_Toc367953601"/>
      <w:bookmarkStart w:id="252" w:name="_Toc367954079"/>
      <w:r w:rsidRPr="00604A62">
        <w:t>Clarification of Registered Items</w:t>
      </w:r>
      <w:bookmarkEnd w:id="248"/>
      <w:bookmarkEnd w:id="249"/>
      <w:bookmarkEnd w:id="250"/>
      <w:bookmarkEnd w:id="251"/>
      <w:bookmarkEnd w:id="252"/>
    </w:p>
    <w:p w14:paraId="6BB284AA" w14:textId="77777777" w:rsidR="001C3390" w:rsidRPr="003C5CCE" w:rsidRDefault="001C3390" w:rsidP="001C3390">
      <w:pPr>
        <w:rPr>
          <w:lang w:val="en-AU"/>
        </w:rPr>
      </w:pPr>
      <w:r w:rsidRPr="003C5CCE">
        <w:rPr>
          <w:iCs/>
          <w:lang w:val="en-AU"/>
        </w:rPr>
        <w:t>Clarification</w:t>
      </w:r>
      <w:r w:rsidRPr="003C5CCE">
        <w:rPr>
          <w:lang w:val="en-AU"/>
        </w:rPr>
        <w:t xml:space="preserve"> corrects errors in spelling, punctuation, grammar or improvements to content or wording. A clarification shall not cause any substantive semantic change to a registered item. The three characteristics that can be clarified are definition, other references, and remarks.</w:t>
      </w:r>
    </w:p>
    <w:p w14:paraId="3A987168" w14:textId="77777777" w:rsidR="001C3390" w:rsidRPr="00604A62" w:rsidRDefault="001C3390" w:rsidP="001C3390">
      <w:pPr>
        <w:pStyle w:val="Heading3"/>
        <w:suppressAutoHyphens/>
        <w:spacing w:before="240" w:after="240"/>
        <w:jc w:val="both"/>
      </w:pPr>
      <w:bookmarkStart w:id="253" w:name="_Toc261729195"/>
      <w:bookmarkStart w:id="254" w:name="_Toc272599018"/>
      <w:bookmarkStart w:id="255" w:name="_Toc367873220"/>
      <w:bookmarkStart w:id="256" w:name="_Toc367953602"/>
      <w:bookmarkStart w:id="257" w:name="_Toc367954080"/>
      <w:r w:rsidRPr="00604A62">
        <w:t>Supersession of Registered Items</w:t>
      </w:r>
      <w:bookmarkEnd w:id="253"/>
      <w:bookmarkEnd w:id="254"/>
      <w:bookmarkEnd w:id="255"/>
      <w:bookmarkEnd w:id="256"/>
      <w:bookmarkEnd w:id="257"/>
    </w:p>
    <w:p w14:paraId="0543822B" w14:textId="77777777" w:rsidR="001C3390" w:rsidRPr="003C5CCE" w:rsidRDefault="001C3390" w:rsidP="001C3390">
      <w:pPr>
        <w:rPr>
          <w:lang w:val="en-AU"/>
        </w:rPr>
      </w:pPr>
      <w:r w:rsidRPr="003C5CCE">
        <w:rPr>
          <w:iCs/>
          <w:lang w:val="en-AU"/>
        </w:rPr>
        <w:t>Supersession</w:t>
      </w:r>
      <w:r w:rsidRPr="003C5CCE">
        <w:rPr>
          <w:lang w:val="en-AU"/>
        </w:rPr>
        <w:t xml:space="preserve"> of an item means any proposal that would result in a substantive semantic change to an existing item.  Supersession shall be accomplished by including one or more new items in the appropriate Register with new identifiers and a more recent date. The original item shall remain in the Register but shall include the date at which it was superseded, and a reference to the items that superseded it.</w:t>
      </w:r>
    </w:p>
    <w:p w14:paraId="09E567DE" w14:textId="77777777" w:rsidR="001C3390" w:rsidRPr="00604A62" w:rsidRDefault="001C3390" w:rsidP="001C3390">
      <w:pPr>
        <w:pStyle w:val="Heading3"/>
        <w:suppressAutoHyphens/>
        <w:spacing w:before="240" w:after="240"/>
        <w:jc w:val="both"/>
      </w:pPr>
      <w:bookmarkStart w:id="258" w:name="_Toc261729196"/>
      <w:bookmarkStart w:id="259" w:name="_Toc272599019"/>
      <w:bookmarkStart w:id="260" w:name="_Toc367873221"/>
      <w:bookmarkStart w:id="261" w:name="_Toc367953603"/>
      <w:bookmarkStart w:id="262" w:name="_Toc367954081"/>
      <w:r w:rsidRPr="00604A62">
        <w:t>Retirement of Registered Items</w:t>
      </w:r>
      <w:bookmarkEnd w:id="258"/>
      <w:bookmarkEnd w:id="259"/>
      <w:bookmarkEnd w:id="260"/>
      <w:bookmarkEnd w:id="261"/>
      <w:bookmarkEnd w:id="262"/>
    </w:p>
    <w:p w14:paraId="40CE649F" w14:textId="77777777" w:rsidR="001C3390" w:rsidRDefault="001C3390" w:rsidP="001C3390">
      <w:pPr>
        <w:rPr>
          <w:lang w:val="en-AU"/>
        </w:rPr>
      </w:pPr>
      <w:r w:rsidRPr="003C5CCE">
        <w:rPr>
          <w:iCs/>
          <w:lang w:val="en-AU"/>
        </w:rPr>
        <w:t>Retirement</w:t>
      </w:r>
      <w:r w:rsidRPr="003C5CCE">
        <w:rPr>
          <w:lang w:val="en-AU"/>
        </w:rPr>
        <w:t xml:space="preserve"> shall be effected by leaving an item in the Register, but by marking it as “</w:t>
      </w:r>
      <w:r w:rsidRPr="003C5CCE">
        <w:rPr>
          <w:i/>
          <w:lang w:val="en-AU"/>
        </w:rPr>
        <w:t>retired</w:t>
      </w:r>
      <w:r w:rsidRPr="003C5CCE">
        <w:rPr>
          <w:lang w:val="en-AU"/>
        </w:rPr>
        <w:t>”, and including the date of retirement.</w:t>
      </w:r>
    </w:p>
    <w:p w14:paraId="48F711B6" w14:textId="77777777" w:rsidR="001C3390" w:rsidRPr="003C5CCE" w:rsidRDefault="001C3390" w:rsidP="001C3390">
      <w:pPr>
        <w:rPr>
          <w:lang w:val="en-AU"/>
        </w:rPr>
      </w:pPr>
    </w:p>
    <w:p w14:paraId="496F46D0" w14:textId="77777777" w:rsidR="001C3390" w:rsidRDefault="001C3390" w:rsidP="001C3390">
      <w:pPr>
        <w:pStyle w:val="Heading3"/>
        <w:suppressAutoHyphens/>
        <w:spacing w:before="240" w:after="240"/>
        <w:jc w:val="both"/>
        <w:rPr>
          <w:lang w:val="en-AU"/>
        </w:rPr>
      </w:pPr>
      <w:bookmarkStart w:id="263" w:name="_Toc261729197"/>
      <w:bookmarkStart w:id="264" w:name="_Toc272599020"/>
      <w:bookmarkStart w:id="265" w:name="_Toc367873222"/>
      <w:bookmarkStart w:id="266" w:name="_Toc367953604"/>
      <w:bookmarkStart w:id="267" w:name="_Toc367954082"/>
      <w:r w:rsidRPr="00DD18CF">
        <w:rPr>
          <w:lang w:val="en-AU"/>
        </w:rPr>
        <w:t>Development of Proposals</w:t>
      </w:r>
      <w:bookmarkEnd w:id="263"/>
      <w:bookmarkEnd w:id="264"/>
      <w:bookmarkEnd w:id="265"/>
      <w:bookmarkEnd w:id="266"/>
      <w:bookmarkEnd w:id="267"/>
    </w:p>
    <w:p w14:paraId="4CFC6F48" w14:textId="77777777" w:rsidR="001C3390" w:rsidRPr="003C5CCE" w:rsidRDefault="001C3390" w:rsidP="001C3390">
      <w:pPr>
        <w:rPr>
          <w:lang w:val="en-AU"/>
        </w:rPr>
      </w:pPr>
      <w:r>
        <w:rPr>
          <w:lang w:val="en-AU"/>
        </w:rPr>
        <w:t>The IALA Domain administrator</w:t>
      </w:r>
      <w:r w:rsidRPr="003C5CCE">
        <w:rPr>
          <w:b/>
          <w:bCs/>
          <w:lang w:val="en-AU"/>
        </w:rPr>
        <w:t xml:space="preserve"> </w:t>
      </w:r>
      <w:r w:rsidRPr="003C5CCE">
        <w:rPr>
          <w:lang w:val="en-AU"/>
        </w:rPr>
        <w:t>shall manage the development of proposals for entries or amendments to the Feature Concept, Portrayal and Metadata</w:t>
      </w:r>
      <w:r w:rsidRPr="003C5CCE" w:rsidDel="00403BC8">
        <w:rPr>
          <w:lang w:val="en-AU"/>
        </w:rPr>
        <w:t xml:space="preserve"> </w:t>
      </w:r>
      <w:r w:rsidRPr="003C5CCE">
        <w:rPr>
          <w:lang w:val="en-AU"/>
        </w:rPr>
        <w:t>Registers from within their respective Working Groups, communities or organizations.</w:t>
      </w:r>
      <w:r>
        <w:rPr>
          <w:lang w:val="en-AU"/>
        </w:rPr>
        <w:t xml:space="preserve"> </w:t>
      </w:r>
    </w:p>
    <w:p w14:paraId="0B45EF35" w14:textId="74FF299F" w:rsidR="001C3390" w:rsidDel="00F31188" w:rsidRDefault="001C3390" w:rsidP="001C3390">
      <w:pPr>
        <w:pStyle w:val="Heading3"/>
        <w:suppressAutoHyphens/>
        <w:spacing w:before="240" w:after="240"/>
        <w:jc w:val="both"/>
        <w:rPr>
          <w:del w:id="268" w:author="Nick Ward" w:date="2015-09-18T09:19:00Z"/>
          <w:iCs/>
          <w:lang w:val="en-AU"/>
        </w:rPr>
      </w:pPr>
      <w:bookmarkStart w:id="269" w:name="_Toc261729198"/>
      <w:bookmarkStart w:id="270" w:name="_Toc272599021"/>
      <w:bookmarkStart w:id="271" w:name="_Toc367873223"/>
      <w:bookmarkStart w:id="272" w:name="_Toc367953605"/>
      <w:bookmarkStart w:id="273" w:name="_Toc367954083"/>
      <w:del w:id="274" w:author="Nick Ward" w:date="2015-09-18T09:19:00Z">
        <w:r w:rsidRPr="00DD18CF" w:rsidDel="00F31188">
          <w:rPr>
            <w:lang w:val="en-AU"/>
          </w:rPr>
          <w:delText>Submission of Proposals</w:delText>
        </w:r>
        <w:bookmarkEnd w:id="269"/>
        <w:bookmarkEnd w:id="270"/>
        <w:bookmarkEnd w:id="271"/>
        <w:bookmarkEnd w:id="272"/>
        <w:bookmarkEnd w:id="273"/>
      </w:del>
    </w:p>
    <w:p w14:paraId="14F673C3" w14:textId="5B522222" w:rsidR="001C3390" w:rsidDel="00F31188" w:rsidRDefault="001C3390" w:rsidP="001C3390">
      <w:pPr>
        <w:rPr>
          <w:del w:id="275" w:author="Nick Ward" w:date="2015-09-18T09:19:00Z"/>
          <w:lang w:val="en-AU"/>
        </w:rPr>
      </w:pPr>
      <w:del w:id="276" w:author="Nick Ward" w:date="2015-09-18T09:19:00Z">
        <w:r w:rsidRPr="003C5CCE" w:rsidDel="00F31188">
          <w:rPr>
            <w:lang w:val="en-AU"/>
          </w:rPr>
          <w:delText>The process for submitting proposals for the registration of items in the Feature Concept, Portrayal and Metadata Regi</w:delText>
        </w:r>
        <w:r w:rsidDel="00F31188">
          <w:rPr>
            <w:lang w:val="en-AU"/>
          </w:rPr>
          <w:delText>sters is illustrated in Figur</w:delText>
        </w:r>
        <w:r w:rsidR="00E33EA3" w:rsidDel="00F31188">
          <w:rPr>
            <w:lang w:val="en-AU"/>
          </w:rPr>
          <w:delText>e 5</w:delText>
        </w:r>
        <w:r w:rsidRPr="003C5CCE" w:rsidDel="00F31188">
          <w:rPr>
            <w:lang w:val="en-AU"/>
          </w:rPr>
          <w:delText>.</w:delText>
        </w:r>
        <w:r w:rsidDel="00F31188">
          <w:rPr>
            <w:lang w:val="en-AU"/>
          </w:rPr>
          <w:delText xml:space="preserve"> </w:delText>
        </w:r>
      </w:del>
    </w:p>
    <w:p w14:paraId="4DC3B976" w14:textId="78F45122" w:rsidR="001C3390" w:rsidRPr="003C5CCE" w:rsidDel="00F31188" w:rsidRDefault="001C3390" w:rsidP="001C3390">
      <w:pPr>
        <w:rPr>
          <w:del w:id="277" w:author="Nick Ward" w:date="2015-09-18T09:19:00Z"/>
          <w:lang w:val="en-AU"/>
        </w:rPr>
      </w:pPr>
    </w:p>
    <w:p w14:paraId="68AEB17E" w14:textId="0088ADF2" w:rsidR="001C3390" w:rsidRPr="003C5CCE" w:rsidDel="00F31188" w:rsidRDefault="001C3390" w:rsidP="001C3390">
      <w:pPr>
        <w:rPr>
          <w:del w:id="278" w:author="Nick Ward" w:date="2015-09-18T09:19:00Z"/>
          <w:bCs/>
          <w:lang w:val="en-AU"/>
        </w:rPr>
      </w:pPr>
      <w:del w:id="279" w:author="Nick Ward" w:date="2015-09-18T09:19:00Z">
        <w:r w:rsidDel="00F31188">
          <w:rPr>
            <w:bCs/>
            <w:lang w:val="en-AU"/>
          </w:rPr>
          <w:delText>IALA Domain admin</w:delText>
        </w:r>
      </w:del>
      <w:del w:id="280" w:author="Nick Ward" w:date="2015-09-18T09:18:00Z">
        <w:r w:rsidDel="00BD65E0">
          <w:rPr>
            <w:bCs/>
            <w:lang w:val="en-AU"/>
          </w:rPr>
          <w:delText>’</w:delText>
        </w:r>
        <w:r w:rsidRPr="003C5CCE" w:rsidDel="00BD65E0">
          <w:rPr>
            <w:bCs/>
            <w:lang w:val="en-AU"/>
          </w:rPr>
          <w:delText>s</w:delText>
        </w:r>
      </w:del>
      <w:del w:id="281" w:author="Nick Ward" w:date="2015-09-18T09:19:00Z">
        <w:r w:rsidRPr="003C5CCE" w:rsidDel="00F31188">
          <w:rPr>
            <w:bCs/>
            <w:lang w:val="en-AU"/>
          </w:rPr>
          <w:delText xml:space="preserve"> shall:</w:delText>
        </w:r>
      </w:del>
    </w:p>
    <w:p w14:paraId="10DC0F82" w14:textId="5664DEBA" w:rsidR="001C3390" w:rsidRPr="003C5CCE" w:rsidDel="00F31188" w:rsidRDefault="001C3390" w:rsidP="001C3390">
      <w:pPr>
        <w:rPr>
          <w:del w:id="282" w:author="Nick Ward" w:date="2015-09-18T09:19:00Z"/>
          <w:lang w:val="en-AU"/>
        </w:rPr>
      </w:pPr>
      <w:del w:id="283" w:author="Nick Ward" w:date="2015-09-18T09:19:00Z">
        <w:r w:rsidRPr="003C5CCE" w:rsidDel="00F31188">
          <w:rPr>
            <w:lang w:val="en-AU"/>
          </w:rPr>
          <w:delText>a)</w:delText>
        </w:r>
        <w:r w:rsidRPr="003C5CCE" w:rsidDel="00F31188">
          <w:rPr>
            <w:lang w:val="en-AU"/>
          </w:rPr>
          <w:tab/>
          <w:delText xml:space="preserve">receive proposals for the registration of items from proposers within their respective </w:delText>
        </w:r>
        <w:r w:rsidDel="00F31188">
          <w:rPr>
            <w:lang w:val="en-AU"/>
          </w:rPr>
          <w:delText xml:space="preserve">Fields, </w:delText>
        </w:r>
        <w:r w:rsidRPr="003C5CCE" w:rsidDel="00F31188">
          <w:rPr>
            <w:lang w:val="en-AU"/>
          </w:rPr>
          <w:delText>Working Groups, communities or organizations;</w:delText>
        </w:r>
      </w:del>
    </w:p>
    <w:p w14:paraId="654BB4CF" w14:textId="732CC413" w:rsidR="001C3390" w:rsidRPr="003C5CCE" w:rsidDel="00F31188" w:rsidRDefault="001C3390" w:rsidP="001C3390">
      <w:pPr>
        <w:rPr>
          <w:del w:id="284" w:author="Nick Ward" w:date="2015-09-18T09:19:00Z"/>
          <w:lang w:val="en-AU"/>
        </w:rPr>
      </w:pPr>
      <w:del w:id="285" w:author="Nick Ward" w:date="2015-09-18T09:19:00Z">
        <w:r w:rsidRPr="003C5CCE" w:rsidDel="00F31188">
          <w:rPr>
            <w:lang w:val="en-AU"/>
          </w:rPr>
          <w:delText>b)</w:delText>
        </w:r>
        <w:r w:rsidRPr="003C5CCE" w:rsidDel="00F31188">
          <w:rPr>
            <w:lang w:val="en-AU"/>
          </w:rPr>
          <w:tab/>
          <w:delText>ensure that all proposals are logical and complete and are consistent with other features, attributes and enumerated values; and</w:delText>
        </w:r>
      </w:del>
    </w:p>
    <w:p w14:paraId="24644716" w14:textId="7ED1AE59" w:rsidR="001C3390" w:rsidDel="00F31188" w:rsidRDefault="001C3390" w:rsidP="001C3390">
      <w:pPr>
        <w:rPr>
          <w:del w:id="286" w:author="Nick Ward" w:date="2015-09-18T09:19:00Z"/>
          <w:lang w:val="en-AU"/>
        </w:rPr>
      </w:pPr>
      <w:del w:id="287" w:author="Nick Ward" w:date="2015-09-18T09:19:00Z">
        <w:r w:rsidRPr="003C5CCE" w:rsidDel="00F31188">
          <w:rPr>
            <w:lang w:val="en-AU"/>
          </w:rPr>
          <w:delText>c)</w:delText>
        </w:r>
        <w:r w:rsidRPr="003C5CCE" w:rsidDel="00F31188">
          <w:rPr>
            <w:lang w:val="en-AU"/>
          </w:rPr>
          <w:tab/>
          <w:delText>submit proposals to the appropriate Register and domain.</w:delText>
        </w:r>
      </w:del>
    </w:p>
    <w:p w14:paraId="3607E152" w14:textId="4D1A8A10" w:rsidR="001C3390" w:rsidRPr="003C5CCE" w:rsidDel="00F31188" w:rsidRDefault="001C3390" w:rsidP="001C3390">
      <w:pPr>
        <w:rPr>
          <w:del w:id="288" w:author="Nick Ward" w:date="2015-09-18T09:19:00Z"/>
          <w:lang w:val="en-AU"/>
        </w:rPr>
      </w:pPr>
    </w:p>
    <w:p w14:paraId="675BE7D2" w14:textId="0E2F59DD" w:rsidR="001C3390" w:rsidRPr="003C5CCE" w:rsidDel="00F31188" w:rsidRDefault="001C3390" w:rsidP="001C3390">
      <w:pPr>
        <w:rPr>
          <w:del w:id="289" w:author="Nick Ward" w:date="2015-09-18T09:19:00Z"/>
          <w:bCs/>
          <w:lang w:val="en-AU"/>
        </w:rPr>
      </w:pPr>
      <w:del w:id="290" w:author="Nick Ward" w:date="2015-09-18T09:19:00Z">
        <w:r w:rsidRPr="003C5CCE" w:rsidDel="00F31188">
          <w:rPr>
            <w:bCs/>
            <w:lang w:val="en-AU"/>
          </w:rPr>
          <w:delText>A Register Manager shall:</w:delText>
        </w:r>
      </w:del>
    </w:p>
    <w:p w14:paraId="4BD945BF" w14:textId="499722CA" w:rsidR="001C3390" w:rsidRPr="003C5CCE" w:rsidDel="00F31188" w:rsidRDefault="001C3390" w:rsidP="001C3390">
      <w:pPr>
        <w:rPr>
          <w:del w:id="291" w:author="Nick Ward" w:date="2015-09-18T09:19:00Z"/>
          <w:lang w:val="en-AU"/>
        </w:rPr>
      </w:pPr>
      <w:del w:id="292" w:author="Nick Ward" w:date="2015-09-18T09:19:00Z">
        <w:r w:rsidRPr="003C5CCE" w:rsidDel="00F31188">
          <w:rPr>
            <w:lang w:val="en-AU"/>
          </w:rPr>
          <w:delText>a)</w:delText>
        </w:r>
        <w:r w:rsidRPr="003C5CCE" w:rsidDel="00F31188">
          <w:rPr>
            <w:lang w:val="en-AU"/>
          </w:rPr>
          <w:tab/>
          <w:delText>receive proposals from Submitting Organizations,</w:delText>
        </w:r>
      </w:del>
    </w:p>
    <w:p w14:paraId="69557DC9" w14:textId="1B0906C7" w:rsidR="001C3390" w:rsidRPr="003C5CCE" w:rsidDel="00F31188" w:rsidRDefault="001C3390" w:rsidP="001C3390">
      <w:pPr>
        <w:rPr>
          <w:del w:id="293" w:author="Nick Ward" w:date="2015-09-18T09:19:00Z"/>
          <w:lang w:val="en-AU"/>
        </w:rPr>
      </w:pPr>
      <w:del w:id="294" w:author="Nick Ward" w:date="2015-09-18T09:19:00Z">
        <w:r w:rsidRPr="003C5CCE" w:rsidDel="00F31188">
          <w:rPr>
            <w:lang w:val="en-AU"/>
          </w:rPr>
          <w:delText>b)</w:delText>
        </w:r>
        <w:r w:rsidRPr="003C5CCE" w:rsidDel="00F31188">
          <w:rPr>
            <w:lang w:val="en-AU"/>
          </w:rPr>
          <w:tab/>
          <w:delText>review proposals for completeness,</w:delText>
        </w:r>
      </w:del>
    </w:p>
    <w:p w14:paraId="0FC77A37" w14:textId="5D20317D" w:rsidR="001C3390" w:rsidRPr="003C5CCE" w:rsidDel="00F31188" w:rsidRDefault="001C3390" w:rsidP="001C3390">
      <w:pPr>
        <w:rPr>
          <w:del w:id="295" w:author="Nick Ward" w:date="2015-09-18T09:19:00Z"/>
          <w:lang w:val="en-AU"/>
        </w:rPr>
      </w:pPr>
      <w:del w:id="296" w:author="Nick Ward" w:date="2015-09-18T09:19:00Z">
        <w:r w:rsidRPr="003C5CCE" w:rsidDel="00F31188">
          <w:rPr>
            <w:lang w:val="en-AU"/>
          </w:rPr>
          <w:delText>c)</w:delText>
        </w:r>
        <w:r w:rsidRPr="003C5CCE" w:rsidDel="00F31188">
          <w:rPr>
            <w:lang w:val="en-AU"/>
          </w:rPr>
          <w:tab/>
          <w:delText xml:space="preserve">return proposals to the </w:delText>
        </w:r>
        <w:r w:rsidDel="00F31188">
          <w:rPr>
            <w:lang w:val="en-AU"/>
          </w:rPr>
          <w:delText>IALA Domain administrator.</w:delText>
        </w:r>
        <w:r w:rsidRPr="003C5CCE" w:rsidDel="00F31188">
          <w:rPr>
            <w:lang w:val="en-AU"/>
          </w:rPr>
          <w:delText xml:space="preserve"> if incomplete, and</w:delText>
        </w:r>
      </w:del>
    </w:p>
    <w:p w14:paraId="72A83C8F" w14:textId="170FB4B2" w:rsidR="001C3390" w:rsidDel="00F31188" w:rsidRDefault="001C3390" w:rsidP="001C3390">
      <w:pPr>
        <w:rPr>
          <w:del w:id="297" w:author="Nick Ward" w:date="2015-09-18T09:19:00Z"/>
          <w:lang w:val="en-AU"/>
        </w:rPr>
      </w:pPr>
      <w:del w:id="298" w:author="Nick Ward" w:date="2015-09-18T09:19:00Z">
        <w:r w:rsidRPr="003C5CCE" w:rsidDel="00F31188">
          <w:rPr>
            <w:lang w:val="en-AU"/>
          </w:rPr>
          <w:delText>d)</w:delText>
        </w:r>
        <w:r w:rsidRPr="003C5CCE" w:rsidDel="00F31188">
          <w:rPr>
            <w:lang w:val="en-AU"/>
          </w:rPr>
          <w:tab/>
          <w:delText>update the item management record, with the status set to ‘</w:delText>
        </w:r>
        <w:r w:rsidRPr="003C5CCE" w:rsidDel="00F31188">
          <w:rPr>
            <w:i/>
            <w:lang w:val="en-AU"/>
          </w:rPr>
          <w:delText>pending</w:delText>
        </w:r>
        <w:r w:rsidRPr="003C5CCE" w:rsidDel="00F31188">
          <w:rPr>
            <w:lang w:val="en-AU"/>
          </w:rPr>
          <w:delText>’.</w:delText>
        </w:r>
      </w:del>
    </w:p>
    <w:p w14:paraId="3B283D13" w14:textId="5093DC7E" w:rsidR="001C3390" w:rsidRPr="003C5CCE" w:rsidDel="00F31188" w:rsidRDefault="001C3390" w:rsidP="001C3390">
      <w:pPr>
        <w:rPr>
          <w:del w:id="299" w:author="Nick Ward" w:date="2015-09-18T09:19:00Z"/>
          <w:lang w:val="en-AU"/>
        </w:rPr>
      </w:pPr>
    </w:p>
    <w:p w14:paraId="11BBD6F3" w14:textId="537EA0B8" w:rsidR="001C3390" w:rsidRPr="003C5CCE" w:rsidDel="00F31188" w:rsidRDefault="001C3390" w:rsidP="001C3390">
      <w:pPr>
        <w:rPr>
          <w:del w:id="300" w:author="Nick Ward" w:date="2015-09-18T09:19:00Z"/>
          <w:bCs/>
          <w:lang w:val="en-AU"/>
        </w:rPr>
      </w:pPr>
      <w:del w:id="301" w:author="Nick Ward" w:date="2015-09-18T09:19:00Z">
        <w:r w:rsidRPr="003C5CCE" w:rsidDel="00F31188">
          <w:rPr>
            <w:bCs/>
            <w:lang w:val="en-AU"/>
          </w:rPr>
          <w:delText>A Register Manager shall use the following criteria to determine if a proposal is complete:</w:delText>
        </w:r>
      </w:del>
    </w:p>
    <w:p w14:paraId="6E31E1F8" w14:textId="63DA0233" w:rsidR="001C3390" w:rsidRPr="003C5CCE" w:rsidDel="00F31188" w:rsidRDefault="001C3390" w:rsidP="001C3390">
      <w:pPr>
        <w:rPr>
          <w:del w:id="302" w:author="Nick Ward" w:date="2015-09-18T09:19:00Z"/>
          <w:lang w:val="en-AU"/>
        </w:rPr>
      </w:pPr>
      <w:del w:id="303" w:author="Nick Ward" w:date="2015-09-18T09:19:00Z">
        <w:r w:rsidRPr="003C5CCE" w:rsidDel="00F31188">
          <w:rPr>
            <w:lang w:val="en-AU"/>
          </w:rPr>
          <w:delText>a)</w:delText>
        </w:r>
        <w:r w:rsidRPr="003C5CCE" w:rsidDel="00F31188">
          <w:rPr>
            <w:lang w:val="en-AU"/>
          </w:rPr>
          <w:tab/>
          <w:delText>the proposal is from a recognized Submitting Organization,</w:delText>
        </w:r>
      </w:del>
    </w:p>
    <w:p w14:paraId="0AB6E20E" w14:textId="3D935703" w:rsidR="001C3390" w:rsidRPr="003C5CCE" w:rsidDel="00F31188" w:rsidRDefault="001C3390" w:rsidP="001C3390">
      <w:pPr>
        <w:rPr>
          <w:del w:id="304" w:author="Nick Ward" w:date="2015-09-18T09:19:00Z"/>
          <w:lang w:val="en-AU"/>
        </w:rPr>
      </w:pPr>
      <w:del w:id="305" w:author="Nick Ward" w:date="2015-09-18T09:19:00Z">
        <w:r w:rsidRPr="003C5CCE" w:rsidDel="00F31188">
          <w:rPr>
            <w:lang w:val="en-AU"/>
          </w:rPr>
          <w:delText>b)</w:delText>
        </w:r>
        <w:r w:rsidRPr="003C5CCE" w:rsidDel="00F31188">
          <w:rPr>
            <w:lang w:val="en-AU"/>
          </w:rPr>
          <w:tab/>
          <w:delText>the proposed item falls within the scope of the Register or domain, and</w:delText>
        </w:r>
      </w:del>
    </w:p>
    <w:p w14:paraId="250AE969" w14:textId="71AA61F5" w:rsidR="001C3390" w:rsidDel="00F31188" w:rsidRDefault="001C3390" w:rsidP="001C3390">
      <w:pPr>
        <w:rPr>
          <w:del w:id="306" w:author="Nick Ward" w:date="2015-09-18T09:19:00Z"/>
          <w:lang w:val="en-AU"/>
        </w:rPr>
      </w:pPr>
      <w:del w:id="307" w:author="Nick Ward" w:date="2015-09-18T09:19:00Z">
        <w:r w:rsidRPr="003C5CCE" w:rsidDel="00F31188">
          <w:rPr>
            <w:lang w:val="en-AU"/>
          </w:rPr>
          <w:delText>c)</w:delText>
        </w:r>
        <w:r w:rsidRPr="003C5CCE" w:rsidDel="00F31188">
          <w:rPr>
            <w:lang w:val="en-AU"/>
          </w:rPr>
          <w:tab/>
          <w:delText>a registered item (or similar) to the proposed item does not already exist.</w:delText>
        </w:r>
      </w:del>
    </w:p>
    <w:p w14:paraId="2EA92F12" w14:textId="307CE85E" w:rsidR="001C3390" w:rsidRPr="003C5CCE" w:rsidDel="00F31188" w:rsidRDefault="001C3390" w:rsidP="001C3390">
      <w:pPr>
        <w:rPr>
          <w:del w:id="308" w:author="Nick Ward" w:date="2015-09-18T09:19:00Z"/>
          <w:lang w:val="en-AU"/>
        </w:rPr>
      </w:pPr>
    </w:p>
    <w:p w14:paraId="2B7F9BC8" w14:textId="1C88456B" w:rsidR="001C3390" w:rsidRPr="003C5CCE" w:rsidDel="00F31188" w:rsidRDefault="001C3390" w:rsidP="001C3390">
      <w:pPr>
        <w:rPr>
          <w:del w:id="309" w:author="Nick Ward" w:date="2015-09-18T09:19:00Z"/>
          <w:lang w:val="en-AU"/>
        </w:rPr>
      </w:pPr>
      <w:del w:id="310" w:author="Nick Ward" w:date="2015-09-18T09:19:00Z">
        <w:r w:rsidRPr="003C5CCE" w:rsidDel="00F31188">
          <w:rPr>
            <w:bCs/>
            <w:lang w:val="en-AU"/>
          </w:rPr>
          <w:delText>The Register Manager shall then submit the proposal to the Domain Control Body</w:delText>
        </w:r>
        <w:r w:rsidDel="00F31188">
          <w:rPr>
            <w:rStyle w:val="FootnoteReference"/>
            <w:bCs/>
            <w:lang w:val="en-AU"/>
          </w:rPr>
          <w:footnoteReference w:id="2"/>
        </w:r>
        <w:r w:rsidRPr="003C5CCE" w:rsidDel="00F31188">
          <w:rPr>
            <w:bCs/>
            <w:lang w:val="en-AU"/>
          </w:rPr>
          <w:delText xml:space="preserve"> in accordance with the following submission </w:delText>
        </w:r>
        <w:commentRangeStart w:id="313"/>
        <w:r w:rsidRPr="003C5CCE" w:rsidDel="00F31188">
          <w:rPr>
            <w:bCs/>
            <w:lang w:val="en-AU"/>
          </w:rPr>
          <w:delText>process</w:delText>
        </w:r>
      </w:del>
      <w:commentRangeEnd w:id="313"/>
      <w:r w:rsidR="00F31188">
        <w:rPr>
          <w:rStyle w:val="CommentReference"/>
          <w:szCs w:val="24"/>
          <w:lang w:val="nl-NL" w:eastAsia="de-DE"/>
        </w:rPr>
        <w:commentReference w:id="313"/>
      </w:r>
      <w:del w:id="314" w:author="Nick Ward" w:date="2015-09-18T09:19:00Z">
        <w:r w:rsidRPr="003C5CCE" w:rsidDel="00F31188">
          <w:rPr>
            <w:bCs/>
            <w:lang w:val="en-AU"/>
          </w:rPr>
          <w:delText>.</w:delText>
        </w:r>
      </w:del>
    </w:p>
    <w:p w14:paraId="5988241E" w14:textId="77777777" w:rsidR="001C3390" w:rsidRPr="003C5CCE" w:rsidRDefault="001C3390" w:rsidP="001C3390">
      <w:pPr>
        <w:rPr>
          <w:lang w:val="en-AU"/>
        </w:rPr>
      </w:pPr>
      <w:r w:rsidRPr="003C5CCE">
        <w:rPr>
          <w:lang w:val="en-AU"/>
        </w:rPr>
        <w:br w:type="page"/>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276"/>
        <w:gridCol w:w="1940"/>
        <w:gridCol w:w="2901"/>
        <w:gridCol w:w="3067"/>
      </w:tblGrid>
      <w:tr w:rsidR="001C3390" w:rsidRPr="003C5CCE" w14:paraId="2ED316C3" w14:textId="77777777" w:rsidTr="001C3390">
        <w:trPr>
          <w:cantSplit/>
          <w:trHeight w:val="211"/>
          <w:jc w:val="center"/>
        </w:trPr>
        <w:tc>
          <w:tcPr>
            <w:tcW w:w="8184" w:type="dxa"/>
            <w:gridSpan w:val="4"/>
          </w:tcPr>
          <w:p w14:paraId="56DE7248" w14:textId="77777777" w:rsidR="001C3390" w:rsidRPr="003C5CCE" w:rsidRDefault="001C3390" w:rsidP="001C3390">
            <w:pPr>
              <w:rPr>
                <w:b/>
                <w:lang w:val="en-AU"/>
              </w:rPr>
            </w:pPr>
            <w:r w:rsidRPr="003C5CCE">
              <w:rPr>
                <w:b/>
                <w:bCs/>
                <w:lang w:val="en-AU"/>
              </w:rPr>
              <w:lastRenderedPageBreak/>
              <w:t>Submission Process -</w:t>
            </w:r>
            <w:r w:rsidRPr="003C5CCE">
              <w:rPr>
                <w:b/>
                <w:bCs/>
                <w:lang w:val="en-AU"/>
              </w:rPr>
              <w:br/>
              <w:t>Feature Concept, Portrayal and Metadata Registers</w:t>
            </w:r>
          </w:p>
        </w:tc>
      </w:tr>
      <w:tr w:rsidR="001C3390" w:rsidRPr="003C5CCE" w14:paraId="6AA295E9" w14:textId="77777777" w:rsidTr="001C3390">
        <w:trPr>
          <w:cantSplit/>
          <w:trHeight w:val="367"/>
          <w:jc w:val="center"/>
        </w:trPr>
        <w:tc>
          <w:tcPr>
            <w:tcW w:w="276" w:type="dxa"/>
            <w:vMerge w:val="restart"/>
          </w:tcPr>
          <w:p w14:paraId="731D122D" w14:textId="77777777" w:rsidR="001C3390" w:rsidRPr="003C5CCE" w:rsidRDefault="001C3390" w:rsidP="001C3390">
            <w:pPr>
              <w:rPr>
                <w:lang w:val="en-AU"/>
              </w:rPr>
            </w:pPr>
          </w:p>
        </w:tc>
        <w:tc>
          <w:tcPr>
            <w:tcW w:w="1940" w:type="dxa"/>
            <w:vAlign w:val="center"/>
          </w:tcPr>
          <w:p w14:paraId="3D4F324C" w14:textId="77777777" w:rsidR="001C3390" w:rsidRPr="003C5CCE" w:rsidRDefault="001C3390" w:rsidP="001C3390">
            <w:pPr>
              <w:rPr>
                <w:lang w:val="en-AU"/>
              </w:rPr>
            </w:pPr>
            <w:r w:rsidRPr="003C5CCE">
              <w:rPr>
                <w:lang w:val="en-AU"/>
              </w:rPr>
              <w:t>Proposer</w:t>
            </w:r>
          </w:p>
        </w:tc>
        <w:tc>
          <w:tcPr>
            <w:tcW w:w="2901" w:type="dxa"/>
            <w:vAlign w:val="center"/>
          </w:tcPr>
          <w:p w14:paraId="22496175" w14:textId="77777777" w:rsidR="001C3390" w:rsidRPr="003C5CCE" w:rsidRDefault="001C3390" w:rsidP="001C3390">
            <w:pPr>
              <w:rPr>
                <w:lang w:val="en-AU"/>
              </w:rPr>
            </w:pPr>
            <w:r>
              <w:rPr>
                <w:lang w:val="en-AU"/>
              </w:rPr>
              <w:t>IALA Domain admin.</w:t>
            </w:r>
          </w:p>
        </w:tc>
        <w:tc>
          <w:tcPr>
            <w:tcW w:w="3067" w:type="dxa"/>
            <w:vAlign w:val="center"/>
          </w:tcPr>
          <w:p w14:paraId="742C82CB" w14:textId="382E7310" w:rsidR="001C3390" w:rsidRPr="003C5CCE" w:rsidRDefault="00F31188" w:rsidP="001C3390">
            <w:pPr>
              <w:rPr>
                <w:lang w:val="en-AU"/>
              </w:rPr>
            </w:pPr>
            <w:ins w:id="315" w:author="Nick Ward" w:date="2015-09-18T09:22:00Z">
              <w:r>
                <w:rPr>
                  <w:lang w:val="en-AU"/>
                </w:rPr>
                <w:t xml:space="preserve">IHO </w:t>
              </w:r>
            </w:ins>
            <w:r w:rsidR="001C3390" w:rsidRPr="003C5CCE">
              <w:rPr>
                <w:lang w:val="en-AU"/>
              </w:rPr>
              <w:t>Register Manager</w:t>
            </w:r>
          </w:p>
        </w:tc>
      </w:tr>
      <w:tr w:rsidR="001C3390" w:rsidRPr="003C5CCE" w14:paraId="071CF45D" w14:textId="77777777" w:rsidTr="001C3390">
        <w:trPr>
          <w:cantSplit/>
          <w:trHeight w:val="10176"/>
          <w:jc w:val="center"/>
        </w:trPr>
        <w:tc>
          <w:tcPr>
            <w:tcW w:w="276" w:type="dxa"/>
            <w:vMerge/>
          </w:tcPr>
          <w:p w14:paraId="7A5E08B2" w14:textId="77777777" w:rsidR="001C3390" w:rsidRPr="003C5CCE" w:rsidRDefault="001C3390" w:rsidP="001C3390">
            <w:pPr>
              <w:rPr>
                <w:lang w:val="en-AU"/>
              </w:rPr>
            </w:pPr>
          </w:p>
        </w:tc>
        <w:tc>
          <w:tcPr>
            <w:tcW w:w="1940" w:type="dxa"/>
          </w:tcPr>
          <w:p w14:paraId="04809AF1" w14:textId="77777777" w:rsidR="001C3390" w:rsidRPr="003C5CCE" w:rsidRDefault="001C3390" w:rsidP="001C3390">
            <w:pPr>
              <w:rPr>
                <w:lang w:val="en-AU"/>
              </w:rPr>
            </w:pPr>
            <w:r w:rsidRPr="003C5CCE">
              <w:rPr>
                <w:noProof/>
                <w:lang w:val="en-IE" w:eastAsia="en-IE"/>
              </w:rPr>
              <mc:AlternateContent>
                <mc:Choice Requires="wps">
                  <w:drawing>
                    <wp:anchor distT="0" distB="0" distL="114300" distR="114300" simplePos="0" relativeHeight="251695616" behindDoc="0" locked="0" layoutInCell="1" allowOverlap="1" wp14:anchorId="1F64F999" wp14:editId="386F6CEC">
                      <wp:simplePos x="0" y="0"/>
                      <wp:positionH relativeFrom="column">
                        <wp:posOffset>-68580</wp:posOffset>
                      </wp:positionH>
                      <wp:positionV relativeFrom="paragraph">
                        <wp:posOffset>3322955</wp:posOffset>
                      </wp:positionV>
                      <wp:extent cx="2120265" cy="1066800"/>
                      <wp:effectExtent l="58420" t="14605" r="8255" b="8255"/>
                      <wp:wrapNone/>
                      <wp:docPr id="356" name="Gebogen verbindingslijn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2120265" cy="1066800"/>
                              </a:xfrm>
                              <a:prstGeom prst="bentConnector3">
                                <a:avLst>
                                  <a:gd name="adj1" fmla="val 5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8E8199" id="_x0000_t34" coordsize="21600,21600" o:spt="34" o:oned="t" adj="10800" path="m,l@0,0@0,21600,21600,21600e" filled="f">
                      <v:stroke joinstyle="miter"/>
                      <v:formulas>
                        <v:f eqn="val #0"/>
                      </v:formulas>
                      <v:path arrowok="t" fillok="f" o:connecttype="none"/>
                      <v:handles>
                        <v:h position="#0,center"/>
                      </v:handles>
                      <o:lock v:ext="edit" shapetype="t"/>
                    </v:shapetype>
                    <v:shape id="Gebogen verbindingslijn 356" o:spid="_x0000_s1026" type="#_x0000_t34" style="position:absolute;margin-left:-5.4pt;margin-top:261.65pt;width:166.95pt;height:84pt;rotation:-90;flip:x;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" adj="12">
                      <v:stroke endarrow="block"/>
                    </v:shape>
                  </w:pict>
                </mc:Fallback>
              </mc:AlternateContent>
            </w:r>
            <w:r w:rsidRPr="003C5CCE">
              <w:rPr>
                <w:noProof/>
                <w:lang w:val="en-IE" w:eastAsia="en-IE"/>
              </w:rPr>
              <mc:AlternateContent>
                <mc:Choice Requires="wps">
                  <w:drawing>
                    <wp:anchor distT="0" distB="0" distL="114300" distR="114300" simplePos="0" relativeHeight="251689472" behindDoc="0" locked="0" layoutInCell="1" allowOverlap="1" wp14:anchorId="3F1EF447" wp14:editId="25B2656A">
                      <wp:simplePos x="0" y="0"/>
                      <wp:positionH relativeFrom="column">
                        <wp:posOffset>836295</wp:posOffset>
                      </wp:positionH>
                      <wp:positionV relativeFrom="paragraph">
                        <wp:posOffset>2526030</wp:posOffset>
                      </wp:positionV>
                      <wp:extent cx="694690" cy="8255"/>
                      <wp:effectExtent l="17145" t="49530" r="12065" b="56515"/>
                      <wp:wrapNone/>
                      <wp:docPr id="355" name="Rechte verbindingslijn met pijl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4690"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600CF5" id="_x0000_t32" coordsize="21600,21600" o:spt="32" o:oned="t" path="m,l21600,21600e" filled="f">
                      <v:path arrowok="t" fillok="f" o:connecttype="none"/>
                      <o:lock v:ext="edit" shapetype="t"/>
                    </v:shapetype>
                    <v:shape id="Rechte verbindingslijn met pijl 355" o:spid="_x0000_s1026" type="#_x0000_t32" style="position:absolute;margin-left:65.85pt;margin-top:198.9pt;width:54.7pt;height:.65pt;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">
                      <v:stroke endarrow="block"/>
                    </v:shape>
                  </w:pict>
                </mc:Fallback>
              </mc:AlternateContent>
            </w:r>
            <w:r w:rsidRPr="003C5CCE">
              <w:rPr>
                <w:noProof/>
                <w:lang w:val="en-IE" w:eastAsia="en-IE"/>
              </w:rPr>
              <mc:AlternateContent>
                <mc:Choice Requires="wps">
                  <w:drawing>
                    <wp:anchor distT="0" distB="0" distL="114300" distR="114300" simplePos="0" relativeHeight="251686400" behindDoc="0" locked="0" layoutInCell="1" allowOverlap="1" wp14:anchorId="6553CE05" wp14:editId="47E95884">
                      <wp:simplePos x="0" y="0"/>
                      <wp:positionH relativeFrom="column">
                        <wp:posOffset>458470</wp:posOffset>
                      </wp:positionH>
                      <wp:positionV relativeFrom="paragraph">
                        <wp:posOffset>1736090</wp:posOffset>
                      </wp:positionV>
                      <wp:extent cx="0" cy="602615"/>
                      <wp:effectExtent l="58420" t="21590" r="55880" b="13970"/>
                      <wp:wrapNone/>
                      <wp:docPr id="354" name="Rechte verbindingslijn met pijl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2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B205F3" id="Rechte verbindingslijn met pijl 354" o:spid="_x0000_s1026" type="#_x0000_t32" style="position:absolute;margin-left:36.1pt;margin-top:136.7pt;width:0;height:47.45pt;flip:y;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">
                      <v:stroke endarrow="block"/>
                    </v:shape>
                  </w:pict>
                </mc:Fallback>
              </mc:AlternateContent>
            </w:r>
            <w:r w:rsidRPr="003C5CCE">
              <w:rPr>
                <w:noProof/>
                <w:lang w:val="en-IE" w:eastAsia="en-IE"/>
              </w:rPr>
              <mc:AlternateContent>
                <mc:Choice Requires="wps">
                  <w:drawing>
                    <wp:anchor distT="0" distB="0" distL="114300" distR="114300" simplePos="0" relativeHeight="251624960" behindDoc="0" locked="0" layoutInCell="1" allowOverlap="1" wp14:anchorId="180A9F87" wp14:editId="5DF5A4F4">
                      <wp:simplePos x="0" y="0"/>
                      <wp:positionH relativeFrom="column">
                        <wp:posOffset>83820</wp:posOffset>
                      </wp:positionH>
                      <wp:positionV relativeFrom="paragraph">
                        <wp:posOffset>271780</wp:posOffset>
                      </wp:positionV>
                      <wp:extent cx="800100" cy="457200"/>
                      <wp:effectExtent l="7620" t="5080" r="11430" b="13970"/>
                      <wp:wrapNone/>
                      <wp:docPr id="353" name="Stroomdiagram: Document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Document">
                                <a:avLst/>
                              </a:prstGeom>
                              <a:solidFill>
                                <a:srgbClr val="FFFFFF"/>
                              </a:solidFill>
                              <a:ln w="9525">
                                <a:solidFill>
                                  <a:srgbClr val="000000"/>
                                </a:solidFill>
                                <a:miter lim="800000"/>
                                <a:headEnd/>
                                <a:tailEnd/>
                              </a:ln>
                            </wps:spPr>
                            <wps:txbx>
                              <w:txbxContent>
                                <w:p w14:paraId="1548830F" w14:textId="77777777" w:rsidR="005A08C8" w:rsidRPr="000936A0" w:rsidRDefault="005A08C8" w:rsidP="001C3390">
                                  <w:pPr>
                                    <w:jc w:val="center"/>
                                    <w:rPr>
                                      <w:sz w:val="20"/>
                                      <w:szCs w:val="20"/>
                                    </w:rPr>
                                  </w:pPr>
                                  <w:r w:rsidRPr="000936A0">
                                    <w:rPr>
                                      <w:sz w:val="20"/>
                                      <w:szCs w:val="20"/>
                                    </w:rPr>
                                    <w:t>Develop</w:t>
                                  </w:r>
                                </w:p>
                                <w:p w14:paraId="19D8A234" w14:textId="77777777" w:rsidR="005A08C8" w:rsidRPr="000936A0" w:rsidRDefault="005A08C8" w:rsidP="001C3390">
                                  <w:pPr>
                                    <w:jc w:val="center"/>
                                    <w:rPr>
                                      <w:sz w:val="20"/>
                                      <w:szCs w:val="20"/>
                                    </w:rPr>
                                  </w:pPr>
                                  <w:r w:rsidRPr="000936A0">
                                    <w:rPr>
                                      <w:sz w:val="20"/>
                                      <w:szCs w:val="20"/>
                                    </w:rPr>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0A9F87"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Stroomdiagram: Document 353" o:spid="_x0000_s1030" type="#_x0000_t114" style="position:absolute;margin-left:6.6pt;margin-top:21.4pt;width:63pt;height:36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">
                      <v:textbox>
                        <w:txbxContent>
                          <w:p w14:paraId="1548830F" w14:textId="77777777" w:rsidR="005A08C8" w:rsidRPr="000936A0" w:rsidRDefault="005A08C8" w:rsidP="001C3390">
                            <w:pPr>
                              <w:jc w:val="center"/>
                              <w:rPr>
                                <w:sz w:val="20"/>
                                <w:szCs w:val="20"/>
                              </w:rPr>
                            </w:pPr>
                            <w:r w:rsidRPr="000936A0">
                              <w:rPr>
                                <w:sz w:val="20"/>
                                <w:szCs w:val="20"/>
                              </w:rPr>
                              <w:t>Develop</w:t>
                            </w:r>
                          </w:p>
                          <w:p w14:paraId="19D8A234" w14:textId="77777777" w:rsidR="005A08C8" w:rsidRPr="000936A0" w:rsidRDefault="005A08C8" w:rsidP="001C3390">
                            <w:pPr>
                              <w:jc w:val="center"/>
                              <w:rPr>
                                <w:sz w:val="20"/>
                                <w:szCs w:val="20"/>
                              </w:rPr>
                            </w:pPr>
                            <w:r w:rsidRPr="000936A0">
                              <w:rPr>
                                <w:sz w:val="20"/>
                                <w:szCs w:val="20"/>
                              </w:rPr>
                              <w:t>Proposal</w:t>
                            </w:r>
                          </w:p>
                        </w:txbxContent>
                      </v:textbox>
                    </v:shape>
                  </w:pict>
                </mc:Fallback>
              </mc:AlternateContent>
            </w:r>
            <w:r w:rsidRPr="003C5CCE">
              <w:rPr>
                <w:noProof/>
                <w:lang w:val="en-IE" w:eastAsia="en-IE"/>
              </w:rPr>
              <mc:AlternateContent>
                <mc:Choice Requires="wps">
                  <w:drawing>
                    <wp:anchor distT="0" distB="0" distL="114300" distR="114300" simplePos="0" relativeHeight="251652608" behindDoc="0" locked="0" layoutInCell="1" allowOverlap="1" wp14:anchorId="33EB388E" wp14:editId="33C61F26">
                      <wp:simplePos x="0" y="0"/>
                      <wp:positionH relativeFrom="column">
                        <wp:posOffset>474980</wp:posOffset>
                      </wp:positionH>
                      <wp:positionV relativeFrom="paragraph">
                        <wp:posOffset>696595</wp:posOffset>
                      </wp:positionV>
                      <wp:extent cx="9525" cy="457200"/>
                      <wp:effectExtent l="46355" t="10795" r="58420" b="17780"/>
                      <wp:wrapNone/>
                      <wp:docPr id="352" name="Vrije vorm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457200"/>
                              </a:xfrm>
                              <a:custGeom>
                                <a:avLst/>
                                <a:gdLst>
                                  <a:gd name="T0" fmla="*/ 0 w 15"/>
                                  <a:gd name="T1" fmla="*/ 0 h 720"/>
                                  <a:gd name="T2" fmla="*/ 15 w 15"/>
                                  <a:gd name="T3" fmla="*/ 720 h 720"/>
                                </a:gdLst>
                                <a:ahLst/>
                                <a:cxnLst>
                                  <a:cxn ang="0">
                                    <a:pos x="T0" y="T1"/>
                                  </a:cxn>
                                  <a:cxn ang="0">
                                    <a:pos x="T2" y="T3"/>
                                  </a:cxn>
                                </a:cxnLst>
                                <a:rect l="0" t="0" r="r" b="b"/>
                                <a:pathLst>
                                  <a:path w="15" h="720">
                                    <a:moveTo>
                                      <a:pt x="0" y="0"/>
                                    </a:moveTo>
                                    <a:lnTo>
                                      <a:pt x="15" y="72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D18EB6" id="Vrije vorm 352"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4pt,54.85pt,38.15pt,90.85pt" coordsize="1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" filled="f">
                      <v:stroke endarrow="block"/>
                      <v:path arrowok="t" o:connecttype="custom" o:connectlocs="0,0;9525,457200" o:connectangles="0,0"/>
                    </v:polyline>
                  </w:pict>
                </mc:Fallback>
              </mc:AlternateContent>
            </w:r>
            <w:r w:rsidRPr="003C5CCE">
              <w:rPr>
                <w:noProof/>
                <w:lang w:val="en-IE" w:eastAsia="en-IE"/>
              </w:rPr>
              <mc:AlternateContent>
                <mc:Choice Requires="wps">
                  <w:drawing>
                    <wp:anchor distT="0" distB="0" distL="114300" distR="114300" simplePos="0" relativeHeight="251664896" behindDoc="0" locked="0" layoutInCell="1" allowOverlap="1" wp14:anchorId="3B871B3C" wp14:editId="52A5CDF8">
                      <wp:simplePos x="0" y="0"/>
                      <wp:positionH relativeFrom="column">
                        <wp:posOffset>36195</wp:posOffset>
                      </wp:positionH>
                      <wp:positionV relativeFrom="paragraph">
                        <wp:posOffset>2338705</wp:posOffset>
                      </wp:positionV>
                      <wp:extent cx="800100" cy="457200"/>
                      <wp:effectExtent l="7620" t="5080" r="11430" b="13970"/>
                      <wp:wrapNone/>
                      <wp:docPr id="351" name="Stroomdiagram: Proces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Process">
                                <a:avLst/>
                              </a:prstGeom>
                              <a:solidFill>
                                <a:srgbClr val="FFFFFF"/>
                              </a:solidFill>
                              <a:ln w="9525">
                                <a:solidFill>
                                  <a:srgbClr val="000000"/>
                                </a:solidFill>
                                <a:miter lim="800000"/>
                                <a:headEnd/>
                                <a:tailEnd/>
                              </a:ln>
                            </wps:spPr>
                            <wps:txbx>
                              <w:txbxContent>
                                <w:p w14:paraId="189DD589" w14:textId="77777777" w:rsidR="005A08C8" w:rsidRPr="000936A0" w:rsidRDefault="005A08C8" w:rsidP="001C3390">
                                  <w:pPr>
                                    <w:jc w:val="center"/>
                                    <w:rPr>
                                      <w:sz w:val="20"/>
                                      <w:szCs w:val="20"/>
                                    </w:rPr>
                                  </w:pPr>
                                  <w:r>
                                    <w:rPr>
                                      <w:sz w:val="20"/>
                                      <w:szCs w:val="20"/>
                                    </w:rPr>
                                    <w:t>Amend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71B3C" id="_x0000_t109" coordsize="21600,21600" o:spt="109" path="m,l,21600r21600,l21600,xe">
                      <v:stroke joinstyle="miter"/>
                      <v:path gradientshapeok="t" o:connecttype="rect"/>
                    </v:shapetype>
                    <v:shape id="Stroomdiagram: Proces 351" o:spid="_x0000_s1031" type="#_x0000_t109" style="position:absolute;margin-left:2.85pt;margin-top:184.15pt;width:63pt;height:3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">
                      <v:textbox>
                        <w:txbxContent>
                          <w:p w14:paraId="189DD589" w14:textId="77777777" w:rsidR="005A08C8" w:rsidRPr="000936A0" w:rsidRDefault="005A08C8" w:rsidP="001C3390">
                            <w:pPr>
                              <w:jc w:val="center"/>
                              <w:rPr>
                                <w:sz w:val="20"/>
                                <w:szCs w:val="20"/>
                              </w:rPr>
                            </w:pPr>
                            <w:r>
                              <w:rPr>
                                <w:sz w:val="20"/>
                                <w:szCs w:val="20"/>
                              </w:rPr>
                              <w:t>Amend Proposal</w:t>
                            </w:r>
                          </w:p>
                        </w:txbxContent>
                      </v:textbox>
                    </v:shape>
                  </w:pict>
                </mc:Fallback>
              </mc:AlternateContent>
            </w:r>
            <w:r w:rsidRPr="003C5CCE">
              <w:rPr>
                <w:noProof/>
                <w:lang w:val="en-IE" w:eastAsia="en-IE"/>
              </w:rPr>
              <mc:AlternateContent>
                <mc:Choice Requires="wps">
                  <w:drawing>
                    <wp:anchor distT="0" distB="0" distL="114300" distR="114300" simplePos="0" relativeHeight="251692544" behindDoc="0" locked="0" layoutInCell="1" allowOverlap="1" wp14:anchorId="51BF445A" wp14:editId="3DDB82C7">
                      <wp:simplePos x="0" y="0"/>
                      <wp:positionH relativeFrom="column">
                        <wp:posOffset>1064895</wp:posOffset>
                      </wp:positionH>
                      <wp:positionV relativeFrom="paragraph">
                        <wp:posOffset>2453005</wp:posOffset>
                      </wp:positionV>
                      <wp:extent cx="231775" cy="228600"/>
                      <wp:effectExtent l="0" t="0" r="0" b="4445"/>
                      <wp:wrapNone/>
                      <wp:docPr id="350" name="Tekstvak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4BD7BE" w14:textId="77777777" w:rsidR="005A08C8" w:rsidRDefault="005A08C8" w:rsidP="001C3390">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BF445A" id="Tekstvak 350" o:spid="_x0000_s1032" type="#_x0000_t202" style="position:absolute;margin-left:83.85pt;margin-top:193.15pt;width:18.25pt;height:18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" stroked="f">
                      <v:textbox inset="0,0,0,0">
                        <w:txbxContent>
                          <w:p w14:paraId="294BD7BE" w14:textId="77777777" w:rsidR="005A08C8" w:rsidRDefault="005A08C8" w:rsidP="001C3390">
                            <w:pPr>
                              <w:jc w:val="center"/>
                            </w:pPr>
                            <w:r w:rsidRPr="0074209E">
                              <w:t>No</w:t>
                            </w:r>
                          </w:p>
                        </w:txbxContent>
                      </v:textbox>
                    </v:shape>
                  </w:pict>
                </mc:Fallback>
              </mc:AlternateContent>
            </w:r>
            <w:r w:rsidRPr="003C5CCE">
              <w:rPr>
                <w:noProof/>
                <w:lang w:val="en-IE" w:eastAsia="en-IE"/>
              </w:rPr>
              <mc:AlternateContent>
                <mc:Choice Requires="wps">
                  <w:drawing>
                    <wp:anchor distT="0" distB="0" distL="114300" distR="114300" simplePos="0" relativeHeight="251655680" behindDoc="0" locked="0" layoutInCell="1" allowOverlap="1" wp14:anchorId="7C41822A" wp14:editId="2934E469">
                      <wp:simplePos x="0" y="0"/>
                      <wp:positionH relativeFrom="column">
                        <wp:posOffset>950595</wp:posOffset>
                      </wp:positionH>
                      <wp:positionV relativeFrom="paragraph">
                        <wp:posOffset>1386840</wp:posOffset>
                      </wp:positionV>
                      <wp:extent cx="675640" cy="0"/>
                      <wp:effectExtent l="7620" t="53340" r="21590" b="60960"/>
                      <wp:wrapNone/>
                      <wp:docPr id="349" name="Vrije vorm 3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5640" cy="0"/>
                              </a:xfrm>
                              <a:custGeom>
                                <a:avLst/>
                                <a:gdLst>
                                  <a:gd name="T0" fmla="*/ 0 w 1064"/>
                                  <a:gd name="T1" fmla="*/ 0 h 1"/>
                                  <a:gd name="T2" fmla="*/ 1064 w 1064"/>
                                  <a:gd name="T3" fmla="*/ 0 h 1"/>
                                </a:gdLst>
                                <a:ahLst/>
                                <a:cxnLst>
                                  <a:cxn ang="0">
                                    <a:pos x="T0" y="T1"/>
                                  </a:cxn>
                                  <a:cxn ang="0">
                                    <a:pos x="T2" y="T3"/>
                                  </a:cxn>
                                </a:cxnLst>
                                <a:rect l="0" t="0" r="r" b="b"/>
                                <a:pathLst>
                                  <a:path w="1064" h="1">
                                    <a:moveTo>
                                      <a:pt x="0" y="0"/>
                                    </a:moveTo>
                                    <a:lnTo>
                                      <a:pt x="1064"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B3CBB" id="Vrije vorm 349" o:spid="_x0000_s1026" style="position:absolute;margin-left:74.85pt;margin-top:109.2pt;width:53.2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" path="m,l1064,e" filled="f">
                      <v:stroke endarrow="block"/>
                      <v:path arrowok="t" o:connecttype="custom" o:connectlocs="0,0;675640,0" o:connectangles="0,0"/>
                    </v:shape>
                  </w:pict>
                </mc:Fallback>
              </mc:AlternateContent>
            </w:r>
            <w:r w:rsidRPr="003C5CCE">
              <w:rPr>
                <w:noProof/>
                <w:lang w:val="en-IE" w:eastAsia="en-IE"/>
              </w:rPr>
              <mc:AlternateContent>
                <mc:Choice Requires="wps">
                  <w:drawing>
                    <wp:anchor distT="0" distB="0" distL="114300" distR="114300" simplePos="0" relativeHeight="251628032" behindDoc="0" locked="0" layoutInCell="1" allowOverlap="1" wp14:anchorId="36392DCF" wp14:editId="6D2B5AFF">
                      <wp:simplePos x="0" y="0"/>
                      <wp:positionH relativeFrom="column">
                        <wp:posOffset>36195</wp:posOffset>
                      </wp:positionH>
                      <wp:positionV relativeFrom="paragraph">
                        <wp:posOffset>1157605</wp:posOffset>
                      </wp:positionV>
                      <wp:extent cx="914400" cy="571500"/>
                      <wp:effectExtent l="7620" t="5080" r="11430" b="13970"/>
                      <wp:wrapNone/>
                      <wp:docPr id="348" name="Stroomdiagram: Proces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14:paraId="6C70224D" w14:textId="77777777" w:rsidR="005A08C8" w:rsidRPr="000936A0" w:rsidRDefault="005A08C8" w:rsidP="001C3390">
                                  <w:pPr>
                                    <w:jc w:val="center"/>
                                    <w:rPr>
                                      <w:sz w:val="20"/>
                                      <w:szCs w:val="20"/>
                                    </w:rPr>
                                  </w:pPr>
                                  <w:r w:rsidRPr="000936A0">
                                    <w:rPr>
                                      <w:sz w:val="20"/>
                                      <w:szCs w:val="20"/>
                                    </w:rPr>
                                    <w:t>Forward to Submitting Organization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92DCF" id="Stroomdiagram: Proces 348" o:spid="_x0000_s1033" type="#_x0000_t109" style="position:absolute;margin-left:2.85pt;margin-top:91.15pt;width:1in;height:4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">
                      <v:textbox>
                        <w:txbxContent>
                          <w:p w14:paraId="6C70224D" w14:textId="77777777" w:rsidR="005A08C8" w:rsidRPr="000936A0" w:rsidRDefault="005A08C8" w:rsidP="001C3390">
                            <w:pPr>
                              <w:jc w:val="center"/>
                              <w:rPr>
                                <w:sz w:val="20"/>
                                <w:szCs w:val="20"/>
                              </w:rPr>
                            </w:pPr>
                            <w:r w:rsidRPr="000936A0">
                              <w:rPr>
                                <w:sz w:val="20"/>
                                <w:szCs w:val="20"/>
                              </w:rPr>
                              <w:t>Forward to Submitting Organization</w:t>
                            </w:r>
                          </w:p>
                        </w:txbxContent>
                      </v:textbox>
                    </v:shape>
                  </w:pict>
                </mc:Fallback>
              </mc:AlternateContent>
            </w:r>
          </w:p>
        </w:tc>
        <w:tc>
          <w:tcPr>
            <w:tcW w:w="2901" w:type="dxa"/>
          </w:tcPr>
          <w:p w14:paraId="54C4AFD8" w14:textId="77777777" w:rsidR="001C3390" w:rsidRPr="003C5CCE" w:rsidRDefault="001C3390" w:rsidP="001C3390">
            <w:pPr>
              <w:rPr>
                <w:lang w:val="en-AU"/>
              </w:rPr>
            </w:pPr>
            <w:r w:rsidRPr="003C5CCE">
              <w:rPr>
                <w:noProof/>
                <w:lang w:val="en-IE" w:eastAsia="en-IE"/>
              </w:rPr>
              <mc:AlternateContent>
                <mc:Choice Requires="wps">
                  <w:drawing>
                    <wp:anchor distT="0" distB="0" distL="114300" distR="114300" simplePos="0" relativeHeight="251683328" behindDoc="0" locked="0" layoutInCell="1" allowOverlap="1" wp14:anchorId="56DA0476" wp14:editId="334ED416">
                      <wp:simplePos x="0" y="0"/>
                      <wp:positionH relativeFrom="column">
                        <wp:posOffset>1783080</wp:posOffset>
                      </wp:positionH>
                      <wp:positionV relativeFrom="paragraph">
                        <wp:posOffset>4801870</wp:posOffset>
                      </wp:positionV>
                      <wp:extent cx="231775" cy="228600"/>
                      <wp:effectExtent l="1905" t="1270" r="4445" b="0"/>
                      <wp:wrapNone/>
                      <wp:docPr id="347" name="Tekstvak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DDA13F" w14:textId="77777777" w:rsidR="005A08C8" w:rsidRDefault="005A08C8" w:rsidP="001C3390">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DA0476" id="Tekstvak 347" o:spid="_x0000_s1034" type="#_x0000_t202" style="position:absolute;margin-left:140.4pt;margin-top:378.1pt;width:18.25pt;height:1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" stroked="f">
                      <v:textbox inset="0,0,0,0">
                        <w:txbxContent>
                          <w:p w14:paraId="62DDA13F" w14:textId="77777777" w:rsidR="005A08C8" w:rsidRDefault="005A08C8" w:rsidP="001C3390">
                            <w:pPr>
                              <w:jc w:val="center"/>
                            </w:pPr>
                            <w:r w:rsidRPr="0074209E">
                              <w:t>No</w:t>
                            </w:r>
                          </w:p>
                        </w:txbxContent>
                      </v:textbox>
                    </v:shape>
                  </w:pict>
                </mc:Fallback>
              </mc:AlternateContent>
            </w:r>
            <w:r w:rsidRPr="003C5CCE">
              <w:rPr>
                <w:noProof/>
                <w:lang w:val="en-IE" w:eastAsia="en-IE"/>
              </w:rPr>
              <mc:AlternateContent>
                <mc:Choice Requires="wps">
                  <w:drawing>
                    <wp:anchor distT="0" distB="0" distL="114300" distR="114300" simplePos="0" relativeHeight="251677184" behindDoc="0" locked="0" layoutInCell="1" allowOverlap="1" wp14:anchorId="22B55937" wp14:editId="722B15BF">
                      <wp:simplePos x="0" y="0"/>
                      <wp:positionH relativeFrom="column">
                        <wp:posOffset>1608455</wp:posOffset>
                      </wp:positionH>
                      <wp:positionV relativeFrom="paragraph">
                        <wp:posOffset>4916170</wp:posOffset>
                      </wp:positionV>
                      <wp:extent cx="517525" cy="0"/>
                      <wp:effectExtent l="17780" t="58420" r="7620" b="55880"/>
                      <wp:wrapNone/>
                      <wp:docPr id="346" name="Vrije vorm 3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7525" cy="0"/>
                              </a:xfrm>
                              <a:custGeom>
                                <a:avLst/>
                                <a:gdLst>
                                  <a:gd name="T0" fmla="*/ 815 w 815"/>
                                  <a:gd name="T1" fmla="*/ 0 h 1"/>
                                  <a:gd name="T2" fmla="*/ 0 w 815"/>
                                  <a:gd name="T3" fmla="*/ 0 h 1"/>
                                </a:gdLst>
                                <a:ahLst/>
                                <a:cxnLst>
                                  <a:cxn ang="0">
                                    <a:pos x="T0" y="T1"/>
                                  </a:cxn>
                                  <a:cxn ang="0">
                                    <a:pos x="T2" y="T3"/>
                                  </a:cxn>
                                </a:cxnLst>
                                <a:rect l="0" t="0" r="r" b="b"/>
                                <a:pathLst>
                                  <a:path w="815" h="1">
                                    <a:moveTo>
                                      <a:pt x="815" y="0"/>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F75821" id="Vrije vorm 346" o:spid="_x0000_s1026" style="position:absolute;margin-left:126.65pt;margin-top:387.1pt;width:40.75pt;height:0;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" path="m815,l,e" filled="f">
                      <v:stroke endarrow="block"/>
                      <v:path arrowok="t" o:connecttype="custom" o:connectlocs="517525,0;0,0" o:connectangles="0,0"/>
                    </v:shape>
                  </w:pict>
                </mc:Fallback>
              </mc:AlternateContent>
            </w:r>
            <w:r w:rsidRPr="003C5CCE">
              <w:rPr>
                <w:noProof/>
                <w:lang w:val="en-IE" w:eastAsia="en-IE"/>
              </w:rPr>
              <mc:AlternateContent>
                <mc:Choice Requires="wps">
                  <w:drawing>
                    <wp:anchor distT="0" distB="0" distL="114300" distR="114300" simplePos="0" relativeHeight="251667968" behindDoc="0" locked="0" layoutInCell="1" allowOverlap="1" wp14:anchorId="1CD34BEA" wp14:editId="79EE44B5">
                      <wp:simplePos x="0" y="0"/>
                      <wp:positionH relativeFrom="column">
                        <wp:posOffset>1484630</wp:posOffset>
                      </wp:positionH>
                      <wp:positionV relativeFrom="paragraph">
                        <wp:posOffset>3649345</wp:posOffset>
                      </wp:positionV>
                      <wp:extent cx="771525" cy="9525"/>
                      <wp:effectExtent l="8255" t="48895" r="20320" b="55880"/>
                      <wp:wrapNone/>
                      <wp:docPr id="345" name="Vrije vorm 3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1525" cy="9525"/>
                              </a:xfrm>
                              <a:custGeom>
                                <a:avLst/>
                                <a:gdLst>
                                  <a:gd name="T0" fmla="*/ 0 w 1215"/>
                                  <a:gd name="T1" fmla="*/ 0 h 15"/>
                                  <a:gd name="T2" fmla="*/ 1215 w 1215"/>
                                  <a:gd name="T3" fmla="*/ 15 h 15"/>
                                </a:gdLst>
                                <a:ahLst/>
                                <a:cxnLst>
                                  <a:cxn ang="0">
                                    <a:pos x="T0" y="T1"/>
                                  </a:cxn>
                                  <a:cxn ang="0">
                                    <a:pos x="T2" y="T3"/>
                                  </a:cxn>
                                </a:cxnLst>
                                <a:rect l="0" t="0" r="r" b="b"/>
                                <a:pathLst>
                                  <a:path w="1215" h="15">
                                    <a:moveTo>
                                      <a:pt x="0" y="0"/>
                                    </a:moveTo>
                                    <a:lnTo>
                                      <a:pt x="1215" y="15"/>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5A92FD3" id="Vrije vorm 345"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16.9pt,287.35pt,177.65pt,288.1pt" coordsize="121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" filled="f">
                      <v:stroke endarrow="block"/>
                      <v:path arrowok="t" o:connecttype="custom" o:connectlocs="0,0;771525,9525" o:connectangles="0,0"/>
                    </v:polyline>
                  </w:pict>
                </mc:Fallback>
              </mc:AlternateContent>
            </w:r>
            <w:r w:rsidRPr="003C5CCE">
              <w:rPr>
                <w:noProof/>
                <w:lang w:val="en-IE" w:eastAsia="en-IE"/>
              </w:rPr>
              <mc:AlternateContent>
                <mc:Choice Requires="wps">
                  <w:drawing>
                    <wp:anchor distT="0" distB="0" distL="114300" distR="114300" simplePos="0" relativeHeight="251640320" behindDoc="0" locked="0" layoutInCell="1" allowOverlap="1" wp14:anchorId="276F0260" wp14:editId="44CECB90">
                      <wp:simplePos x="0" y="0"/>
                      <wp:positionH relativeFrom="column">
                        <wp:posOffset>293370</wp:posOffset>
                      </wp:positionH>
                      <wp:positionV relativeFrom="paragraph">
                        <wp:posOffset>4567555</wp:posOffset>
                      </wp:positionV>
                      <wp:extent cx="1309370" cy="754380"/>
                      <wp:effectExtent l="7620" t="5080" r="6985" b="12065"/>
                      <wp:wrapNone/>
                      <wp:docPr id="344" name="Stroomdiagram: Proces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9370" cy="754380"/>
                              </a:xfrm>
                              <a:prstGeom prst="flowChartProcess">
                                <a:avLst/>
                              </a:prstGeom>
                              <a:solidFill>
                                <a:srgbClr val="FFFFFF"/>
                              </a:solidFill>
                              <a:ln w="9525">
                                <a:solidFill>
                                  <a:srgbClr val="000000"/>
                                </a:solidFill>
                                <a:miter lim="800000"/>
                                <a:headEnd/>
                                <a:tailEnd/>
                              </a:ln>
                            </wps:spPr>
                            <wps:txbx>
                              <w:txbxContent>
                                <w:p w14:paraId="24C126D5" w14:textId="77777777" w:rsidR="005A08C8" w:rsidRPr="0091172B" w:rsidRDefault="005A08C8" w:rsidP="001C3390">
                                  <w:pPr>
                                    <w:jc w:val="center"/>
                                    <w:rPr>
                                      <w:sz w:val="20"/>
                                      <w:szCs w:val="20"/>
                                    </w:rPr>
                                  </w:pPr>
                                  <w:r w:rsidRPr="0091172B">
                                    <w:rPr>
                                      <w:sz w:val="20"/>
                                      <w:szCs w:val="20"/>
                                    </w:rPr>
                                    <w:t>Inform Submitting Organization of Additional 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6F0260" id="Stroomdiagram: Proces 344" o:spid="_x0000_s1035" type="#_x0000_t109" style="position:absolute;margin-left:23.1pt;margin-top:359.65pt;width:103.1pt;height:59.4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">
                      <v:textbox>
                        <w:txbxContent>
                          <w:p w14:paraId="24C126D5" w14:textId="77777777" w:rsidR="005A08C8" w:rsidRPr="0091172B" w:rsidRDefault="005A08C8" w:rsidP="001C3390">
                            <w:pPr>
                              <w:jc w:val="center"/>
                              <w:rPr>
                                <w:sz w:val="20"/>
                                <w:szCs w:val="20"/>
                              </w:rPr>
                            </w:pPr>
                            <w:r w:rsidRPr="0091172B">
                              <w:rPr>
                                <w:sz w:val="20"/>
                                <w:szCs w:val="20"/>
                              </w:rPr>
                              <w:t>Inform Submitting Organization of Additional requirements</w:t>
                            </w:r>
                          </w:p>
                        </w:txbxContent>
                      </v:textbox>
                    </v:shape>
                  </w:pict>
                </mc:Fallback>
              </mc:AlternateContent>
            </w:r>
            <w:r w:rsidRPr="003C5CCE">
              <w:rPr>
                <w:noProof/>
                <w:lang w:val="en-IE" w:eastAsia="en-IE"/>
              </w:rPr>
              <mc:AlternateContent>
                <mc:Choice Requires="wps">
                  <w:drawing>
                    <wp:anchor distT="0" distB="0" distL="114300" distR="114300" simplePos="0" relativeHeight="251661824" behindDoc="0" locked="0" layoutInCell="1" allowOverlap="1" wp14:anchorId="66C8A576" wp14:editId="4C643E3C">
                      <wp:simplePos x="0" y="0"/>
                      <wp:positionH relativeFrom="column">
                        <wp:posOffset>636270</wp:posOffset>
                      </wp:positionH>
                      <wp:positionV relativeFrom="paragraph">
                        <wp:posOffset>2967355</wp:posOffset>
                      </wp:positionV>
                      <wp:extent cx="342900" cy="236855"/>
                      <wp:effectExtent l="0" t="0" r="1905" b="0"/>
                      <wp:wrapNone/>
                      <wp:docPr id="343" name="Tekstvak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23B5D8" w14:textId="77777777" w:rsidR="005A08C8" w:rsidRDefault="005A08C8" w:rsidP="001C3390">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8A576" id="Tekstvak 343" o:spid="_x0000_s1036" type="#_x0000_t202" style="position:absolute;margin-left:50.1pt;margin-top:233.65pt;width:27pt;height:18.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" stroked="f">
                      <v:textbox inset="0,0,0,0">
                        <w:txbxContent>
                          <w:p w14:paraId="6C23B5D8" w14:textId="77777777" w:rsidR="005A08C8" w:rsidRDefault="005A08C8" w:rsidP="001C3390">
                            <w:pPr>
                              <w:jc w:val="center"/>
                            </w:pPr>
                            <w:r>
                              <w:t>Yes</w:t>
                            </w:r>
                          </w:p>
                        </w:txbxContent>
                      </v:textbox>
                    </v:shape>
                  </w:pict>
                </mc:Fallback>
              </mc:AlternateContent>
            </w:r>
            <w:r w:rsidRPr="003C5CCE">
              <w:rPr>
                <w:noProof/>
                <w:lang w:val="en-IE" w:eastAsia="en-IE"/>
              </w:rPr>
              <mc:AlternateContent>
                <mc:Choice Requires="wps">
                  <w:drawing>
                    <wp:anchor distT="0" distB="0" distL="114300" distR="114300" simplePos="0" relativeHeight="251621888" behindDoc="0" locked="0" layoutInCell="1" allowOverlap="1" wp14:anchorId="71F17693" wp14:editId="3CB4655B">
                      <wp:simplePos x="0" y="0"/>
                      <wp:positionH relativeFrom="column">
                        <wp:posOffset>852170</wp:posOffset>
                      </wp:positionH>
                      <wp:positionV relativeFrom="paragraph">
                        <wp:posOffset>2857500</wp:posOffset>
                      </wp:positionV>
                      <wp:extent cx="0" cy="457200"/>
                      <wp:effectExtent l="61595" t="9525" r="52705" b="19050"/>
                      <wp:wrapNone/>
                      <wp:docPr id="342" name="Rechte verbindingslijn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F3800F" id="Rechte verbindingslijn 342"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1pt,225pt" to="67.1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">
                      <v:stroke endarrow="block"/>
                    </v:line>
                  </w:pict>
                </mc:Fallback>
              </mc:AlternateContent>
            </w:r>
            <w:r w:rsidRPr="003C5CCE">
              <w:rPr>
                <w:noProof/>
                <w:lang w:val="en-IE" w:eastAsia="en-IE"/>
              </w:rPr>
              <mc:AlternateContent>
                <mc:Choice Requires="wps">
                  <w:drawing>
                    <wp:anchor distT="0" distB="0" distL="114300" distR="114300" simplePos="0" relativeHeight="251634176" behindDoc="0" locked="0" layoutInCell="1" allowOverlap="1" wp14:anchorId="6A3FEF3B" wp14:editId="6FA11A90">
                      <wp:simplePos x="0" y="0"/>
                      <wp:positionH relativeFrom="column">
                        <wp:posOffset>293370</wp:posOffset>
                      </wp:positionH>
                      <wp:positionV relativeFrom="paragraph">
                        <wp:posOffset>2186305</wp:posOffset>
                      </wp:positionV>
                      <wp:extent cx="1143000" cy="685800"/>
                      <wp:effectExtent l="17145" t="14605" r="20955" b="13970"/>
                      <wp:wrapNone/>
                      <wp:docPr id="340" name="Stroomdiagram: Beslissing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flowChartDecision">
                                <a:avLst/>
                              </a:prstGeom>
                              <a:solidFill>
                                <a:srgbClr val="FFFFFF"/>
                              </a:solidFill>
                              <a:ln w="9525">
                                <a:solidFill>
                                  <a:srgbClr val="000000"/>
                                </a:solidFill>
                                <a:miter lim="800000"/>
                                <a:headEnd/>
                                <a:tailEnd/>
                              </a:ln>
                            </wps:spPr>
                            <wps:txbx>
                              <w:txbxContent>
                                <w:p w14:paraId="0406B4D7" w14:textId="77777777" w:rsidR="005A08C8" w:rsidRPr="000936A0" w:rsidRDefault="005A08C8" w:rsidP="001C3390">
                                  <w:pPr>
                                    <w:jc w:val="center"/>
                                    <w:rPr>
                                      <w:sz w:val="16"/>
                                      <w:szCs w:val="16"/>
                                    </w:rPr>
                                  </w:pPr>
                                  <w:r w:rsidRPr="000936A0">
                                    <w:rPr>
                                      <w:sz w:val="16"/>
                                      <w:szCs w:val="16"/>
                                    </w:rPr>
                                    <w:t>Proposal</w:t>
                                  </w:r>
                                </w:p>
                                <w:p w14:paraId="10546071" w14:textId="77777777" w:rsidR="005A08C8" w:rsidRPr="000936A0" w:rsidRDefault="005A08C8" w:rsidP="001C3390">
                                  <w:pPr>
                                    <w:jc w:val="center"/>
                                    <w:rPr>
                                      <w:sz w:val="16"/>
                                      <w:szCs w:val="16"/>
                                    </w:rPr>
                                  </w:pPr>
                                  <w:r w:rsidRPr="000936A0">
                                    <w:rPr>
                                      <w:sz w:val="16"/>
                                      <w:szCs w:val="16"/>
                                    </w:rPr>
                                    <w:t>Appropriate &amp; 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3FEF3B" id="_x0000_t110" coordsize="21600,21600" o:spt="110" path="m10800,l,10800,10800,21600,21600,10800xe">
                      <v:stroke joinstyle="miter"/>
                      <v:path gradientshapeok="t" o:connecttype="rect" textboxrect="5400,5400,16200,16200"/>
                    </v:shapetype>
                    <v:shape id="Stroomdiagram: Beslissing 340" o:spid="_x0000_s1037" type="#_x0000_t110" style="position:absolute;margin-left:23.1pt;margin-top:172.15pt;width:90pt;height:54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">
                      <v:textbox inset="0,0,0,0">
                        <w:txbxContent>
                          <w:p w14:paraId="0406B4D7" w14:textId="77777777" w:rsidR="005A08C8" w:rsidRPr="000936A0" w:rsidRDefault="005A08C8" w:rsidP="001C3390">
                            <w:pPr>
                              <w:jc w:val="center"/>
                              <w:rPr>
                                <w:sz w:val="16"/>
                                <w:szCs w:val="16"/>
                              </w:rPr>
                            </w:pPr>
                            <w:r w:rsidRPr="000936A0">
                              <w:rPr>
                                <w:sz w:val="16"/>
                                <w:szCs w:val="16"/>
                              </w:rPr>
                              <w:t>Proposal</w:t>
                            </w:r>
                          </w:p>
                          <w:p w14:paraId="10546071" w14:textId="77777777" w:rsidR="005A08C8" w:rsidRPr="000936A0" w:rsidRDefault="005A08C8" w:rsidP="001C3390">
                            <w:pPr>
                              <w:jc w:val="center"/>
                              <w:rPr>
                                <w:sz w:val="16"/>
                                <w:szCs w:val="16"/>
                              </w:rPr>
                            </w:pPr>
                            <w:r w:rsidRPr="000936A0">
                              <w:rPr>
                                <w:sz w:val="16"/>
                                <w:szCs w:val="16"/>
                              </w:rPr>
                              <w:t>Appropriate &amp; Complete</w:t>
                            </w:r>
                          </w:p>
                        </w:txbxContent>
                      </v:textbox>
                    </v:shape>
                  </w:pict>
                </mc:Fallback>
              </mc:AlternateContent>
            </w:r>
            <w:r w:rsidRPr="003C5CCE">
              <w:rPr>
                <w:noProof/>
                <w:lang w:val="en-IE" w:eastAsia="en-IE"/>
              </w:rPr>
              <mc:AlternateContent>
                <mc:Choice Requires="wps">
                  <w:drawing>
                    <wp:anchor distT="0" distB="0" distL="114300" distR="114300" simplePos="0" relativeHeight="251658752" behindDoc="0" locked="0" layoutInCell="1" allowOverlap="1" wp14:anchorId="1FC6AAD9" wp14:editId="12850398">
                      <wp:simplePos x="0" y="0"/>
                      <wp:positionH relativeFrom="column">
                        <wp:posOffset>864870</wp:posOffset>
                      </wp:positionH>
                      <wp:positionV relativeFrom="paragraph">
                        <wp:posOffset>1729105</wp:posOffset>
                      </wp:positionV>
                      <wp:extent cx="0" cy="457200"/>
                      <wp:effectExtent l="55245" t="5080" r="59055" b="23495"/>
                      <wp:wrapNone/>
                      <wp:docPr id="339" name="Rechte verbindingslijn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5A59A7" id="Rechte verbindingslijn 33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1pt,136.15pt" to="68.1pt,17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">
                      <v:stroke endarrow="block"/>
                    </v:line>
                  </w:pict>
                </mc:Fallback>
              </mc:AlternateContent>
            </w:r>
            <w:r w:rsidRPr="003C5CCE">
              <w:rPr>
                <w:noProof/>
                <w:lang w:val="en-IE" w:eastAsia="en-IE"/>
              </w:rPr>
              <mc:AlternateContent>
                <mc:Choice Requires="wps">
                  <w:drawing>
                    <wp:anchor distT="0" distB="0" distL="114300" distR="114300" simplePos="0" relativeHeight="251631104" behindDoc="0" locked="0" layoutInCell="1" allowOverlap="1" wp14:anchorId="26D1C92C" wp14:editId="13E7ACAC">
                      <wp:simplePos x="0" y="0"/>
                      <wp:positionH relativeFrom="column">
                        <wp:align>center</wp:align>
                      </wp:positionH>
                      <wp:positionV relativeFrom="paragraph">
                        <wp:posOffset>1159510</wp:posOffset>
                      </wp:positionV>
                      <wp:extent cx="914400" cy="571500"/>
                      <wp:effectExtent l="9525" t="6985" r="9525" b="12065"/>
                      <wp:wrapNone/>
                      <wp:docPr id="338" name="Stroomdiagram: Proces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14:paraId="1BD61B44" w14:textId="77777777" w:rsidR="005A08C8" w:rsidRPr="000936A0" w:rsidRDefault="005A08C8" w:rsidP="001C3390">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1C92C" id="Stroomdiagram: Proces 338" o:spid="_x0000_s1038" type="#_x0000_t109" style="position:absolute;margin-left:0;margin-top:91.3pt;width:1in;height:45pt;z-index:2516311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">
                      <v:textbox>
                        <w:txbxContent>
                          <w:p w14:paraId="1BD61B44" w14:textId="77777777" w:rsidR="005A08C8" w:rsidRPr="000936A0" w:rsidRDefault="005A08C8" w:rsidP="001C3390">
                            <w:pPr>
                              <w:jc w:val="center"/>
                              <w:rPr>
                                <w:sz w:val="20"/>
                                <w:szCs w:val="20"/>
                              </w:rPr>
                            </w:pPr>
                            <w:r w:rsidRPr="000936A0">
                              <w:rPr>
                                <w:sz w:val="20"/>
                                <w:szCs w:val="20"/>
                              </w:rPr>
                              <w:t>Review Proposal</w:t>
                            </w:r>
                          </w:p>
                        </w:txbxContent>
                      </v:textbox>
                    </v:shape>
                  </w:pict>
                </mc:Fallback>
              </mc:AlternateContent>
            </w:r>
          </w:p>
        </w:tc>
        <w:tc>
          <w:tcPr>
            <w:tcW w:w="3067" w:type="dxa"/>
          </w:tcPr>
          <w:p w14:paraId="189AD653" w14:textId="77777777" w:rsidR="001C3390" w:rsidRPr="003C5CCE" w:rsidRDefault="001C3390" w:rsidP="001C3390">
            <w:pPr>
              <w:rPr>
                <w:lang w:val="en-AU"/>
              </w:rPr>
            </w:pPr>
            <w:r w:rsidRPr="003C5CCE">
              <w:rPr>
                <w:noProof/>
                <w:lang w:val="en-IE" w:eastAsia="en-IE"/>
              </w:rPr>
              <mc:AlternateContent>
                <mc:Choice Requires="wps">
                  <w:drawing>
                    <wp:anchor distT="0" distB="0" distL="114300" distR="114300" simplePos="0" relativeHeight="251680256" behindDoc="0" locked="0" layoutInCell="1" allowOverlap="1" wp14:anchorId="2566821D" wp14:editId="39D7FCC7">
                      <wp:simplePos x="0" y="0"/>
                      <wp:positionH relativeFrom="column">
                        <wp:posOffset>741045</wp:posOffset>
                      </wp:positionH>
                      <wp:positionV relativeFrom="paragraph">
                        <wp:posOffset>5367655</wp:posOffset>
                      </wp:positionV>
                      <wp:extent cx="342900" cy="236855"/>
                      <wp:effectExtent l="0" t="0" r="1905" b="0"/>
                      <wp:wrapNone/>
                      <wp:docPr id="337" name="Tekstvak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AB845D" w14:textId="77777777" w:rsidR="005A08C8" w:rsidRDefault="005A08C8" w:rsidP="001C3390">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6821D" id="Tekstvak 337" o:spid="_x0000_s1039" type="#_x0000_t202" style="position:absolute;margin-left:58.35pt;margin-top:422.65pt;width:27pt;height:18.6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" stroked="f">
                      <v:textbox inset="0,0,0,0">
                        <w:txbxContent>
                          <w:p w14:paraId="69AB845D" w14:textId="77777777" w:rsidR="005A08C8" w:rsidRDefault="005A08C8" w:rsidP="001C3390">
                            <w:pPr>
                              <w:jc w:val="center"/>
                            </w:pPr>
                            <w:r>
                              <w:t>Yes</w:t>
                            </w:r>
                          </w:p>
                        </w:txbxContent>
                      </v:textbox>
                    </v:shape>
                  </w:pict>
                </mc:Fallback>
              </mc:AlternateContent>
            </w:r>
            <w:r w:rsidRPr="003C5CCE">
              <w:rPr>
                <w:noProof/>
                <w:lang w:val="en-IE" w:eastAsia="en-IE"/>
              </w:rPr>
              <mc:AlternateContent>
                <mc:Choice Requires="wps">
                  <w:drawing>
                    <wp:anchor distT="0" distB="0" distL="114300" distR="114300" simplePos="0" relativeHeight="251674112" behindDoc="0" locked="0" layoutInCell="1" allowOverlap="1" wp14:anchorId="03EC76B4" wp14:editId="2E094446">
                      <wp:simplePos x="0" y="0"/>
                      <wp:positionH relativeFrom="column">
                        <wp:posOffset>855345</wp:posOffset>
                      </wp:positionH>
                      <wp:positionV relativeFrom="paragraph">
                        <wp:posOffset>5259070</wp:posOffset>
                      </wp:positionV>
                      <wp:extent cx="0" cy="457200"/>
                      <wp:effectExtent l="55245" t="10795" r="59055" b="17780"/>
                      <wp:wrapNone/>
                      <wp:docPr id="336" name="Rechte verbindingslijn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74E741" id="Rechte verbindingslijn 336"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35pt,414.1pt" to="67.35pt,4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">
                      <v:stroke endarrow="block"/>
                    </v:line>
                  </w:pict>
                </mc:Fallback>
              </mc:AlternateContent>
            </w:r>
            <w:r w:rsidRPr="003C5CCE">
              <w:rPr>
                <w:noProof/>
                <w:lang w:val="en-IE" w:eastAsia="en-IE"/>
              </w:rPr>
              <mc:AlternateContent>
                <mc:Choice Requires="wps">
                  <w:drawing>
                    <wp:anchor distT="0" distB="0" distL="114300" distR="114300" simplePos="0" relativeHeight="251671040" behindDoc="0" locked="0" layoutInCell="1" allowOverlap="1" wp14:anchorId="0C0BEDAA" wp14:editId="348CED13">
                      <wp:simplePos x="0" y="0"/>
                      <wp:positionH relativeFrom="column">
                        <wp:posOffset>847725</wp:posOffset>
                      </wp:positionH>
                      <wp:positionV relativeFrom="paragraph">
                        <wp:posOffset>4000500</wp:posOffset>
                      </wp:positionV>
                      <wp:extent cx="0" cy="571500"/>
                      <wp:effectExtent l="57150" t="9525" r="57150" b="19050"/>
                      <wp:wrapNone/>
                      <wp:docPr id="335" name="Rechte verbindingslijn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388D8" id="Rechte verbindingslijn 335"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5pt,315pt" to="66.7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">
                      <v:stroke endarrow="block"/>
                    </v:line>
                  </w:pict>
                </mc:Fallback>
              </mc:AlternateContent>
            </w:r>
            <w:r w:rsidRPr="003C5CCE">
              <w:rPr>
                <w:noProof/>
                <w:lang w:val="en-IE" w:eastAsia="en-IE"/>
              </w:rPr>
              <mc:AlternateContent>
                <mc:Choice Requires="wps">
                  <w:drawing>
                    <wp:anchor distT="0" distB="0" distL="114300" distR="114300" simplePos="0" relativeHeight="251637248" behindDoc="0" locked="0" layoutInCell="1" allowOverlap="1" wp14:anchorId="3751B07B" wp14:editId="1D6FBBDC">
                      <wp:simplePos x="0" y="0"/>
                      <wp:positionH relativeFrom="column">
                        <wp:posOffset>398145</wp:posOffset>
                      </wp:positionH>
                      <wp:positionV relativeFrom="paragraph">
                        <wp:posOffset>3310255</wp:posOffset>
                      </wp:positionV>
                      <wp:extent cx="1028700" cy="691515"/>
                      <wp:effectExtent l="7620" t="5080" r="11430" b="8255"/>
                      <wp:wrapNone/>
                      <wp:docPr id="334" name="Stroomdiagram: Proces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91515"/>
                              </a:xfrm>
                              <a:prstGeom prst="flowChartProcess">
                                <a:avLst/>
                              </a:prstGeom>
                              <a:solidFill>
                                <a:srgbClr val="FFFFFF"/>
                              </a:solidFill>
                              <a:ln w="9525">
                                <a:solidFill>
                                  <a:srgbClr val="000000"/>
                                </a:solidFill>
                                <a:miter lim="800000"/>
                                <a:headEnd/>
                                <a:tailEnd/>
                              </a:ln>
                            </wps:spPr>
                            <wps:txbx>
                              <w:txbxContent>
                                <w:p w14:paraId="065DC08E" w14:textId="77777777" w:rsidR="005A08C8" w:rsidRDefault="005A08C8" w:rsidP="001C3390">
                                  <w:pPr>
                                    <w:jc w:val="center"/>
                                    <w:rPr>
                                      <w:sz w:val="20"/>
                                      <w:szCs w:val="20"/>
                                    </w:rPr>
                                  </w:pPr>
                                </w:p>
                                <w:p w14:paraId="55B0AB7A" w14:textId="77777777" w:rsidR="005A08C8" w:rsidRPr="000936A0" w:rsidRDefault="005A08C8" w:rsidP="001C3390">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51B07B" id="Stroomdiagram: Proces 334" o:spid="_x0000_s1040" type="#_x0000_t109" style="position:absolute;margin-left:31.35pt;margin-top:260.65pt;width:81pt;height:54.4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">
                      <v:textbox>
                        <w:txbxContent>
                          <w:p w14:paraId="065DC08E" w14:textId="77777777" w:rsidR="005A08C8" w:rsidRDefault="005A08C8" w:rsidP="001C3390">
                            <w:pPr>
                              <w:jc w:val="center"/>
                              <w:rPr>
                                <w:sz w:val="20"/>
                                <w:szCs w:val="20"/>
                              </w:rPr>
                            </w:pPr>
                          </w:p>
                          <w:p w14:paraId="55B0AB7A" w14:textId="77777777" w:rsidR="005A08C8" w:rsidRPr="000936A0" w:rsidRDefault="005A08C8" w:rsidP="001C3390">
                            <w:pPr>
                              <w:jc w:val="center"/>
                              <w:rPr>
                                <w:sz w:val="20"/>
                                <w:szCs w:val="20"/>
                              </w:rPr>
                            </w:pPr>
                            <w:r w:rsidRPr="000936A0">
                              <w:rPr>
                                <w:sz w:val="20"/>
                                <w:szCs w:val="20"/>
                              </w:rPr>
                              <w:t>Review Proposal</w:t>
                            </w:r>
                          </w:p>
                        </w:txbxContent>
                      </v:textbox>
                    </v:shape>
                  </w:pict>
                </mc:Fallback>
              </mc:AlternateContent>
            </w:r>
            <w:r w:rsidRPr="003C5CCE">
              <w:rPr>
                <w:noProof/>
                <w:lang w:val="en-IE" w:eastAsia="en-IE"/>
              </w:rPr>
              <mc:AlternateContent>
                <mc:Choice Requires="wps">
                  <w:drawing>
                    <wp:anchor distT="0" distB="0" distL="114300" distR="114300" simplePos="0" relativeHeight="251643392" behindDoc="0" locked="0" layoutInCell="1" allowOverlap="1" wp14:anchorId="26FC6CF8" wp14:editId="6286A51C">
                      <wp:simplePos x="0" y="0"/>
                      <wp:positionH relativeFrom="column">
                        <wp:posOffset>283845</wp:posOffset>
                      </wp:positionH>
                      <wp:positionV relativeFrom="paragraph">
                        <wp:posOffset>4573270</wp:posOffset>
                      </wp:positionV>
                      <wp:extent cx="1143000" cy="685800"/>
                      <wp:effectExtent l="17145" t="10795" r="20955" b="17780"/>
                      <wp:wrapNone/>
                      <wp:docPr id="333" name="Stroomdiagram: Beslissing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flowChartDecision">
                                <a:avLst/>
                              </a:prstGeom>
                              <a:solidFill>
                                <a:srgbClr val="FFFFFF"/>
                              </a:solidFill>
                              <a:ln w="9525">
                                <a:solidFill>
                                  <a:srgbClr val="000000"/>
                                </a:solidFill>
                                <a:miter lim="800000"/>
                                <a:headEnd/>
                                <a:tailEnd/>
                              </a:ln>
                            </wps:spPr>
                            <wps:txbx>
                              <w:txbxContent>
                                <w:p w14:paraId="5F6C332D" w14:textId="77777777" w:rsidR="005A08C8" w:rsidRPr="0074209E" w:rsidRDefault="005A08C8" w:rsidP="001C3390">
                                  <w:pPr>
                                    <w:jc w:val="center"/>
                                    <w:rPr>
                                      <w:sz w:val="20"/>
                                      <w:szCs w:val="20"/>
                                    </w:rPr>
                                  </w:pPr>
                                  <w:r w:rsidRPr="0074209E">
                                    <w:rPr>
                                      <w:sz w:val="20"/>
                                      <w:szCs w:val="20"/>
                                    </w:rPr>
                                    <w:t>Proposal</w:t>
                                  </w:r>
                                </w:p>
                                <w:p w14:paraId="54F438D0" w14:textId="77777777" w:rsidR="005A08C8" w:rsidRPr="0074209E" w:rsidRDefault="005A08C8" w:rsidP="001C3390">
                                  <w:pPr>
                                    <w:jc w:val="center"/>
                                    <w:rPr>
                                      <w:sz w:val="20"/>
                                      <w:szCs w:val="20"/>
                                    </w:rPr>
                                  </w:pPr>
                                  <w:r w:rsidRPr="0074209E">
                                    <w:rPr>
                                      <w:sz w:val="20"/>
                                      <w:szCs w:val="20"/>
                                    </w:rPr>
                                    <w:t>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C6CF8" id="Stroomdiagram: Beslissing 333" o:spid="_x0000_s1041" type="#_x0000_t110" style="position:absolute;margin-left:22.35pt;margin-top:360.1pt;width:90pt;height:54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">
                      <v:textbox inset="0,0,0,0">
                        <w:txbxContent>
                          <w:p w14:paraId="5F6C332D" w14:textId="77777777" w:rsidR="005A08C8" w:rsidRPr="0074209E" w:rsidRDefault="005A08C8" w:rsidP="001C3390">
                            <w:pPr>
                              <w:jc w:val="center"/>
                              <w:rPr>
                                <w:sz w:val="20"/>
                                <w:szCs w:val="20"/>
                              </w:rPr>
                            </w:pPr>
                            <w:r w:rsidRPr="0074209E">
                              <w:rPr>
                                <w:sz w:val="20"/>
                                <w:szCs w:val="20"/>
                              </w:rPr>
                              <w:t>Proposal</w:t>
                            </w:r>
                          </w:p>
                          <w:p w14:paraId="54F438D0" w14:textId="77777777" w:rsidR="005A08C8" w:rsidRPr="0074209E" w:rsidRDefault="005A08C8" w:rsidP="001C3390">
                            <w:pPr>
                              <w:jc w:val="center"/>
                              <w:rPr>
                                <w:sz w:val="20"/>
                                <w:szCs w:val="20"/>
                              </w:rPr>
                            </w:pPr>
                            <w:r w:rsidRPr="0074209E">
                              <w:rPr>
                                <w:sz w:val="20"/>
                                <w:szCs w:val="20"/>
                              </w:rPr>
                              <w:t>Complete</w:t>
                            </w:r>
                          </w:p>
                        </w:txbxContent>
                      </v:textbox>
                    </v:shape>
                  </w:pict>
                </mc:Fallback>
              </mc:AlternateContent>
            </w:r>
            <w:r w:rsidRPr="003C5CCE">
              <w:rPr>
                <w:noProof/>
                <w:lang w:val="en-IE" w:eastAsia="en-IE"/>
              </w:rPr>
              <mc:AlternateContent>
                <mc:Choice Requires="wps">
                  <w:drawing>
                    <wp:anchor distT="0" distB="0" distL="114300" distR="114300" simplePos="0" relativeHeight="251649536" behindDoc="0" locked="0" layoutInCell="1" allowOverlap="1" wp14:anchorId="6FB59F4D" wp14:editId="62791A3B">
                      <wp:simplePos x="0" y="0"/>
                      <wp:positionH relativeFrom="column">
                        <wp:posOffset>741045</wp:posOffset>
                      </wp:positionH>
                      <wp:positionV relativeFrom="paragraph">
                        <wp:posOffset>5824855</wp:posOffset>
                      </wp:positionV>
                      <wp:extent cx="344805" cy="351155"/>
                      <wp:effectExtent l="0" t="0" r="0" b="0"/>
                      <wp:wrapNone/>
                      <wp:docPr id="332" name="Tekstvak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351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8F02B" w14:textId="77777777" w:rsidR="005A08C8" w:rsidRPr="0074209E" w:rsidRDefault="005A08C8" w:rsidP="001C3390">
                                  <w:pPr>
                                    <w:rPr>
                                      <w:b/>
                                      <w:bCs/>
                                      <w:sz w:val="44"/>
                                      <w:szCs w:val="44"/>
                                    </w:rPr>
                                  </w:pPr>
                                  <w:r w:rsidRPr="0074209E">
                                    <w:rPr>
                                      <w:b/>
                                      <w:bCs/>
                                      <w:sz w:val="44"/>
                                      <w:szCs w:val="44"/>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B59F4D" id="Tekstvak 332" o:spid="_x0000_s1042" type="#_x0000_t202" style="position:absolute;margin-left:58.35pt;margin-top:458.65pt;width:27.15pt;height:27.6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" filled="f" stroked="f">
                      <v:textbox inset="0,0,0,0">
                        <w:txbxContent>
                          <w:p w14:paraId="4B68F02B" w14:textId="77777777" w:rsidR="005A08C8" w:rsidRPr="0074209E" w:rsidRDefault="005A08C8" w:rsidP="001C3390">
                            <w:pPr>
                              <w:rPr>
                                <w:b/>
                                <w:bCs/>
                                <w:sz w:val="44"/>
                                <w:szCs w:val="44"/>
                              </w:rPr>
                            </w:pPr>
                            <w:r w:rsidRPr="0074209E">
                              <w:rPr>
                                <w:b/>
                                <w:bCs/>
                                <w:sz w:val="44"/>
                                <w:szCs w:val="44"/>
                              </w:rPr>
                              <w:t>A</w:t>
                            </w:r>
                          </w:p>
                        </w:txbxContent>
                      </v:textbox>
                    </v:shape>
                  </w:pict>
                </mc:Fallback>
              </mc:AlternateContent>
            </w:r>
            <w:r w:rsidRPr="003C5CCE">
              <w:rPr>
                <w:noProof/>
                <w:lang w:val="en-IE" w:eastAsia="en-IE"/>
              </w:rPr>
              <mc:AlternateContent>
                <mc:Choice Requires="wps">
                  <w:drawing>
                    <wp:anchor distT="0" distB="0" distL="114300" distR="114300" simplePos="0" relativeHeight="251646464" behindDoc="0" locked="0" layoutInCell="1" allowOverlap="1" wp14:anchorId="047F28C9" wp14:editId="5AF03B53">
                      <wp:simplePos x="0" y="0"/>
                      <wp:positionH relativeFrom="column">
                        <wp:posOffset>512445</wp:posOffset>
                      </wp:positionH>
                      <wp:positionV relativeFrom="paragraph">
                        <wp:posOffset>5716270</wp:posOffset>
                      </wp:positionV>
                      <wp:extent cx="676275" cy="565785"/>
                      <wp:effectExtent l="7620" t="10795" r="11430" b="13970"/>
                      <wp:wrapNone/>
                      <wp:docPr id="331" name="Ovaal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565785"/>
                              </a:xfrm>
                              <a:prstGeom prst="ellipse">
                                <a:avLst/>
                              </a:prstGeom>
                              <a:solidFill>
                                <a:srgbClr val="FFFFFF"/>
                              </a:solidFill>
                              <a:ln w="9525">
                                <a:solidFill>
                                  <a:srgbClr val="000000"/>
                                </a:solidFill>
                                <a:round/>
                                <a:headEnd/>
                                <a:tailEnd/>
                              </a:ln>
                            </wps:spPr>
                            <wps:txbx>
                              <w:txbxContent>
                                <w:p w14:paraId="0D0DCD16" w14:textId="77777777" w:rsidR="005A08C8" w:rsidRPr="00BA22A7" w:rsidRDefault="005A08C8" w:rsidP="001C3390">
                                  <w:pPr>
                                    <w:rPr>
                                      <w:sz w:val="36"/>
                                      <w:szCs w:val="36"/>
                                    </w:rPr>
                                  </w:pPr>
                                  <w:r>
                                    <w:rPr>
                                      <w:sz w:val="36"/>
                                      <w:szCs w:val="3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7F28C9" id="Ovaal 331" o:spid="_x0000_s1043" style="position:absolute;margin-left:40.35pt;margin-top:450.1pt;width:53.25pt;height:44.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">
                      <v:textbox>
                        <w:txbxContent>
                          <w:p w14:paraId="0D0DCD16" w14:textId="77777777" w:rsidR="005A08C8" w:rsidRPr="00BA22A7" w:rsidRDefault="005A08C8" w:rsidP="001C3390">
                            <w:pPr>
                              <w:rPr>
                                <w:sz w:val="36"/>
                                <w:szCs w:val="36"/>
                              </w:rPr>
                            </w:pPr>
                            <w:r>
                              <w:rPr>
                                <w:sz w:val="36"/>
                                <w:szCs w:val="36"/>
                              </w:rPr>
                              <w:t xml:space="preserve"> </w:t>
                            </w:r>
                          </w:p>
                        </w:txbxContent>
                      </v:textbox>
                    </v:oval>
                  </w:pict>
                </mc:Fallback>
              </mc:AlternateContent>
            </w:r>
          </w:p>
        </w:tc>
      </w:tr>
    </w:tbl>
    <w:p w14:paraId="7CD74ED3" w14:textId="77777777" w:rsidR="001C3390" w:rsidRPr="003C5CCE" w:rsidRDefault="001C3390" w:rsidP="001C3390">
      <w:pPr>
        <w:rPr>
          <w:lang w:val="en-AU"/>
        </w:rPr>
      </w:pPr>
    </w:p>
    <w:p w14:paraId="6AF7F9F3" w14:textId="77777777" w:rsidR="001C3390" w:rsidRPr="00C24864" w:rsidRDefault="001C3390" w:rsidP="001C3390">
      <w:pPr>
        <w:pStyle w:val="Figure"/>
      </w:pPr>
      <w:bookmarkStart w:id="316" w:name="_Toc367873256"/>
      <w:bookmarkStart w:id="317" w:name="_Toc367950631"/>
      <w:commentRangeStart w:id="318"/>
      <w:r w:rsidRPr="00C24864">
        <w:t>Processing of Proposals</w:t>
      </w:r>
      <w:bookmarkEnd w:id="316"/>
      <w:bookmarkEnd w:id="317"/>
      <w:commentRangeEnd w:id="318"/>
      <w:r w:rsidR="000A1DDD">
        <w:rPr>
          <w:rStyle w:val="CommentReference"/>
          <w:i w:val="0"/>
          <w:szCs w:val="24"/>
          <w:lang w:val="nl-NL" w:eastAsia="de-DE"/>
        </w:rPr>
        <w:commentReference w:id="318"/>
      </w:r>
    </w:p>
    <w:p w14:paraId="463CBE83" w14:textId="77777777" w:rsidR="001C3390" w:rsidRDefault="001C3390" w:rsidP="001C3390">
      <w:pPr>
        <w:pStyle w:val="Heading3"/>
        <w:numPr>
          <w:ilvl w:val="0"/>
          <w:numId w:val="0"/>
        </w:numPr>
        <w:ind w:left="720"/>
        <w:rPr>
          <w:lang w:val="en-AU"/>
        </w:rPr>
      </w:pPr>
      <w:bookmarkStart w:id="319" w:name="_Toc261729199"/>
      <w:bookmarkStart w:id="320" w:name="_Toc272599022"/>
    </w:p>
    <w:p w14:paraId="23657C56" w14:textId="77777777" w:rsidR="001C3390" w:rsidRPr="00C24864" w:rsidRDefault="001C3390" w:rsidP="001C3390">
      <w:pPr>
        <w:pStyle w:val="Heading3"/>
        <w:suppressAutoHyphens/>
        <w:spacing w:before="240" w:after="240"/>
        <w:jc w:val="both"/>
        <w:rPr>
          <w:lang w:val="en-AU"/>
        </w:rPr>
      </w:pPr>
      <w:bookmarkStart w:id="321" w:name="_Toc367873224"/>
      <w:bookmarkStart w:id="322" w:name="_Toc367953606"/>
      <w:bookmarkStart w:id="323" w:name="_Toc367954084"/>
      <w:commentRangeStart w:id="324"/>
      <w:r w:rsidRPr="00C24864">
        <w:rPr>
          <w:lang w:val="en-AU"/>
        </w:rPr>
        <w:t>Approval Process</w:t>
      </w:r>
      <w:bookmarkEnd w:id="319"/>
      <w:bookmarkEnd w:id="320"/>
      <w:bookmarkEnd w:id="321"/>
      <w:bookmarkEnd w:id="322"/>
      <w:bookmarkEnd w:id="323"/>
      <w:commentRangeEnd w:id="324"/>
      <w:r w:rsidR="003A0D2D">
        <w:rPr>
          <w:rStyle w:val="CommentReference"/>
          <w:rFonts w:eastAsia="Times New Roman"/>
          <w:szCs w:val="24"/>
        </w:rPr>
        <w:commentReference w:id="324"/>
      </w:r>
    </w:p>
    <w:p w14:paraId="075FB36E" w14:textId="147FFBE7" w:rsidR="001C3390" w:rsidRPr="003C5CCE" w:rsidRDefault="001C3390" w:rsidP="001C3390">
      <w:pPr>
        <w:rPr>
          <w:lang w:val="en-AU"/>
        </w:rPr>
      </w:pPr>
      <w:r w:rsidRPr="003C5CCE">
        <w:rPr>
          <w:lang w:val="en-AU"/>
        </w:rPr>
        <w:t>The process for determining the acceptability of prop</w:t>
      </w:r>
      <w:r>
        <w:rPr>
          <w:lang w:val="en-AU"/>
        </w:rPr>
        <w:t>o</w:t>
      </w:r>
      <w:r w:rsidR="00E33EA3">
        <w:rPr>
          <w:lang w:val="en-AU"/>
        </w:rPr>
        <w:t>sals is illustrated in Figure 6</w:t>
      </w:r>
      <w:r w:rsidRPr="003C5CCE">
        <w:rPr>
          <w:lang w:val="en-AU"/>
        </w:rPr>
        <w:t>.  The approval process shall normally be completed within a time period of 60 days. In the case of appeal this period shall be extended to 90 days.</w:t>
      </w:r>
    </w:p>
    <w:p w14:paraId="7D7341AC" w14:textId="77777777" w:rsidR="001C3390" w:rsidRPr="003C5CCE" w:rsidRDefault="001C3390" w:rsidP="001C3390">
      <w:pPr>
        <w:rPr>
          <w:bCs/>
          <w:lang w:val="en-AU"/>
        </w:rPr>
      </w:pPr>
      <w:r w:rsidRPr="003C5CCE">
        <w:rPr>
          <w:bCs/>
          <w:lang w:val="en-AU"/>
        </w:rPr>
        <w:t>The Register Manager shall ensure the following:</w:t>
      </w:r>
    </w:p>
    <w:p w14:paraId="49AB64F6" w14:textId="77777777" w:rsidR="001C3390" w:rsidRPr="003C5CCE" w:rsidRDefault="001C3390" w:rsidP="001C3390">
      <w:pPr>
        <w:ind w:left="720" w:hanging="720"/>
        <w:rPr>
          <w:lang w:val="en-AU"/>
        </w:rPr>
      </w:pPr>
      <w:r w:rsidRPr="003C5CCE">
        <w:rPr>
          <w:lang w:val="en-AU"/>
        </w:rPr>
        <w:t>a)</w:t>
      </w:r>
      <w:r w:rsidRPr="003C5CCE">
        <w:rPr>
          <w:lang w:val="en-AU"/>
        </w:rPr>
        <w:tab/>
        <w:t>if the proposal is for clarification or retirement of a Register item, forward the proposal to the Domain Control Body; or</w:t>
      </w:r>
    </w:p>
    <w:p w14:paraId="4F4D0669" w14:textId="77777777" w:rsidR="001C3390" w:rsidRPr="003C5CCE" w:rsidRDefault="001C3390" w:rsidP="001C3390">
      <w:pPr>
        <w:rPr>
          <w:lang w:val="en-AU"/>
        </w:rPr>
      </w:pPr>
      <w:r w:rsidRPr="003C5CCE">
        <w:rPr>
          <w:lang w:val="en-AU"/>
        </w:rPr>
        <w:lastRenderedPageBreak/>
        <w:t>b)</w:t>
      </w:r>
      <w:r w:rsidRPr="003C5CCE">
        <w:rPr>
          <w:lang w:val="en-AU"/>
        </w:rPr>
        <w:tab/>
        <w:t>if the proposal is for registration of a new item or supersession of an existing Register item:</w:t>
      </w:r>
    </w:p>
    <w:p w14:paraId="58FBCA34" w14:textId="77777777" w:rsidR="001C3390" w:rsidRPr="003C5CCE" w:rsidRDefault="001C3390" w:rsidP="001C3390">
      <w:pPr>
        <w:rPr>
          <w:lang w:val="en-AU"/>
        </w:rPr>
      </w:pPr>
      <w:r w:rsidRPr="003C5CCE">
        <w:rPr>
          <w:lang w:val="en-AU"/>
        </w:rPr>
        <w:t>1)</w:t>
      </w:r>
      <w:r w:rsidRPr="003C5CCE">
        <w:rPr>
          <w:lang w:val="en-AU"/>
        </w:rPr>
        <w:tab/>
        <w:t xml:space="preserve">assign an </w:t>
      </w:r>
      <w:r w:rsidRPr="003C5CCE">
        <w:rPr>
          <w:i/>
          <w:iCs/>
          <w:lang w:val="en-AU"/>
        </w:rPr>
        <w:t>item</w:t>
      </w:r>
      <w:r>
        <w:rPr>
          <w:i/>
          <w:iCs/>
          <w:lang w:val="en-AU"/>
        </w:rPr>
        <w:t xml:space="preserve"> </w:t>
      </w:r>
      <w:r w:rsidRPr="003C5CCE">
        <w:rPr>
          <w:i/>
          <w:iCs/>
          <w:lang w:val="en-AU"/>
        </w:rPr>
        <w:t>Identifier</w:t>
      </w:r>
      <w:r w:rsidRPr="003C5CCE">
        <w:rPr>
          <w:lang w:val="en-AU"/>
        </w:rPr>
        <w:t xml:space="preserve"> to the new or superseding item,</w:t>
      </w:r>
    </w:p>
    <w:p w14:paraId="4E89017C" w14:textId="77777777" w:rsidR="001C3390" w:rsidRPr="003C5CCE" w:rsidRDefault="001C3390" w:rsidP="001C3390">
      <w:pPr>
        <w:rPr>
          <w:lang w:val="en-AU"/>
        </w:rPr>
      </w:pPr>
      <w:r w:rsidRPr="003C5CCE">
        <w:rPr>
          <w:lang w:val="en-AU"/>
        </w:rPr>
        <w:t>2)</w:t>
      </w:r>
      <w:r w:rsidRPr="003C5CCE">
        <w:rPr>
          <w:lang w:val="en-AU"/>
        </w:rPr>
        <w:tab/>
        <w:t xml:space="preserve">set the </w:t>
      </w:r>
      <w:r w:rsidRPr="003C5CCE">
        <w:rPr>
          <w:i/>
          <w:iCs/>
          <w:lang w:val="en-AU"/>
        </w:rPr>
        <w:t>status</w:t>
      </w:r>
      <w:r w:rsidRPr="003C5CCE">
        <w:rPr>
          <w:lang w:val="en-AU"/>
        </w:rPr>
        <w:t xml:space="preserve"> of the item to ‘</w:t>
      </w:r>
      <w:r w:rsidRPr="003C5CCE">
        <w:rPr>
          <w:i/>
          <w:lang w:val="en-AU"/>
        </w:rPr>
        <w:t>not</w:t>
      </w:r>
      <w:r>
        <w:rPr>
          <w:i/>
          <w:lang w:val="en-AU"/>
        </w:rPr>
        <w:t xml:space="preserve"> </w:t>
      </w:r>
      <w:r w:rsidRPr="003C5CCE">
        <w:rPr>
          <w:i/>
          <w:lang w:val="en-AU"/>
        </w:rPr>
        <w:t>Valid</w:t>
      </w:r>
      <w:r w:rsidRPr="003C5CCE">
        <w:rPr>
          <w:lang w:val="en-AU"/>
        </w:rPr>
        <w:t>'; and</w:t>
      </w:r>
    </w:p>
    <w:p w14:paraId="790ACEA8" w14:textId="77777777" w:rsidR="001C3390" w:rsidRDefault="001C3390" w:rsidP="001C3390">
      <w:pPr>
        <w:rPr>
          <w:lang w:val="en-AU"/>
        </w:rPr>
      </w:pPr>
      <w:r w:rsidRPr="003C5CCE">
        <w:rPr>
          <w:lang w:val="en-AU"/>
        </w:rPr>
        <w:t>3)</w:t>
      </w:r>
      <w:r w:rsidRPr="003C5CCE">
        <w:rPr>
          <w:lang w:val="en-AU"/>
        </w:rPr>
        <w:tab/>
        <w:t>inform the Domain Control Body of the new proposal within five working days.</w:t>
      </w:r>
    </w:p>
    <w:p w14:paraId="2EA6F05A" w14:textId="77777777" w:rsidR="001C3390" w:rsidRPr="003C5CCE" w:rsidRDefault="001C3390" w:rsidP="001C3390">
      <w:pPr>
        <w:rPr>
          <w:lang w:val="en-AU"/>
        </w:rPr>
      </w:pPr>
    </w:p>
    <w:p w14:paraId="555F8722" w14:textId="77777777" w:rsidR="001C3390" w:rsidRPr="003C5CCE" w:rsidRDefault="001C3390" w:rsidP="001C3390">
      <w:pPr>
        <w:rPr>
          <w:bCs/>
          <w:lang w:val="en-AU"/>
        </w:rPr>
      </w:pPr>
      <w:r w:rsidRPr="003C5CCE">
        <w:rPr>
          <w:bCs/>
          <w:lang w:val="en-AU"/>
        </w:rPr>
        <w:t>The Domain Control Body can decide to:</w:t>
      </w:r>
    </w:p>
    <w:p w14:paraId="4CD00668" w14:textId="77777777" w:rsidR="001C3390" w:rsidRPr="003C5CCE" w:rsidRDefault="001C3390" w:rsidP="001C3390">
      <w:pPr>
        <w:rPr>
          <w:lang w:val="en-AU"/>
        </w:rPr>
      </w:pPr>
      <w:r w:rsidRPr="003C5CCE">
        <w:rPr>
          <w:lang w:val="en-AU"/>
        </w:rPr>
        <w:t>a)</w:t>
      </w:r>
      <w:r w:rsidRPr="003C5CCE">
        <w:rPr>
          <w:lang w:val="en-AU"/>
        </w:rPr>
        <w:tab/>
        <w:t>accept the proposal without change,</w:t>
      </w:r>
    </w:p>
    <w:p w14:paraId="6392A290" w14:textId="77777777" w:rsidR="001C3390" w:rsidRPr="003C5CCE" w:rsidRDefault="001C3390" w:rsidP="001C3390">
      <w:pPr>
        <w:rPr>
          <w:lang w:val="en-AU"/>
        </w:rPr>
      </w:pPr>
      <w:r w:rsidRPr="003C5CCE">
        <w:rPr>
          <w:lang w:val="en-AU"/>
        </w:rPr>
        <w:t>b)</w:t>
      </w:r>
      <w:r w:rsidRPr="003C5CCE">
        <w:rPr>
          <w:lang w:val="en-AU"/>
        </w:rPr>
        <w:tab/>
        <w:t xml:space="preserve">accept the proposal subject to changes negotiated with the </w:t>
      </w:r>
      <w:r>
        <w:rPr>
          <w:lang w:val="en-AU"/>
        </w:rPr>
        <w:t>IALA Domain administrator</w:t>
      </w:r>
      <w:r w:rsidRPr="003C5CCE">
        <w:rPr>
          <w:lang w:val="en-AU"/>
        </w:rPr>
        <w:t>, or</w:t>
      </w:r>
    </w:p>
    <w:p w14:paraId="0B7365E7" w14:textId="77777777" w:rsidR="001C3390" w:rsidRDefault="001C3390" w:rsidP="001C3390">
      <w:pPr>
        <w:rPr>
          <w:lang w:val="en-AU"/>
        </w:rPr>
      </w:pPr>
      <w:r w:rsidRPr="003C5CCE">
        <w:rPr>
          <w:lang w:val="en-AU"/>
        </w:rPr>
        <w:t>c)</w:t>
      </w:r>
      <w:r w:rsidRPr="003C5CCE">
        <w:rPr>
          <w:lang w:val="en-AU"/>
        </w:rPr>
        <w:tab/>
        <w:t>not accept the proposal.</w:t>
      </w:r>
    </w:p>
    <w:p w14:paraId="6518FE7F" w14:textId="77777777" w:rsidR="001C3390" w:rsidRPr="003C5CCE" w:rsidRDefault="001C3390" w:rsidP="001C3390">
      <w:pPr>
        <w:rPr>
          <w:lang w:val="en-AU"/>
        </w:rPr>
      </w:pPr>
    </w:p>
    <w:p w14:paraId="0AE83517" w14:textId="77777777" w:rsidR="001C3390" w:rsidRPr="003C5CCE" w:rsidRDefault="001C3390" w:rsidP="001C3390">
      <w:pPr>
        <w:rPr>
          <w:lang w:val="en-AU"/>
        </w:rPr>
      </w:pPr>
      <w:r w:rsidRPr="003C5CCE">
        <w:rPr>
          <w:lang w:val="en-AU"/>
        </w:rPr>
        <w:t>Criteria for not accepting a proposal include:</w:t>
      </w:r>
    </w:p>
    <w:p w14:paraId="09497CDD" w14:textId="77777777" w:rsidR="001C3390" w:rsidRPr="003C5CCE" w:rsidRDefault="001C3390" w:rsidP="001C3390">
      <w:pPr>
        <w:rPr>
          <w:lang w:val="en-AU"/>
        </w:rPr>
      </w:pPr>
      <w:r w:rsidRPr="003C5CCE">
        <w:rPr>
          <w:lang w:val="en-AU"/>
        </w:rPr>
        <w:t>a)</w:t>
      </w:r>
      <w:r w:rsidRPr="003C5CCE">
        <w:rPr>
          <w:lang w:val="en-AU"/>
        </w:rPr>
        <w:tab/>
        <w:t>the specification of the item is incomplete or incomprehensible,</w:t>
      </w:r>
    </w:p>
    <w:p w14:paraId="6347E507" w14:textId="77777777" w:rsidR="001C3390" w:rsidRPr="003C5CCE" w:rsidRDefault="001C3390" w:rsidP="001C3390">
      <w:pPr>
        <w:ind w:left="720" w:hanging="720"/>
        <w:rPr>
          <w:lang w:val="en-AU"/>
        </w:rPr>
      </w:pPr>
      <w:r w:rsidRPr="003C5CCE">
        <w:rPr>
          <w:lang w:val="en-AU"/>
        </w:rPr>
        <w:t>b)</w:t>
      </w:r>
      <w:r w:rsidRPr="003C5CCE">
        <w:rPr>
          <w:lang w:val="en-AU"/>
        </w:rPr>
        <w:tab/>
        <w:t>an identical or very similar item already exists in the Register or in another Register of th</w:t>
      </w:r>
      <w:r>
        <w:rPr>
          <w:lang w:val="en-AU"/>
        </w:rPr>
        <w:t>e</w:t>
      </w:r>
      <w:r w:rsidRPr="003C5CCE">
        <w:rPr>
          <w:lang w:val="en-AU"/>
        </w:rPr>
        <w:t xml:space="preserve"> Registry,</w:t>
      </w:r>
    </w:p>
    <w:p w14:paraId="582A26F7" w14:textId="77777777" w:rsidR="001C3390" w:rsidRPr="003C5CCE" w:rsidRDefault="001C3390" w:rsidP="001C3390">
      <w:pPr>
        <w:rPr>
          <w:lang w:val="en-AU"/>
        </w:rPr>
      </w:pPr>
      <w:r w:rsidRPr="003C5CCE">
        <w:rPr>
          <w:lang w:val="en-AU"/>
        </w:rPr>
        <w:t>c)</w:t>
      </w:r>
      <w:r w:rsidRPr="003C5CCE">
        <w:rPr>
          <w:lang w:val="en-AU"/>
        </w:rPr>
        <w:tab/>
        <w:t>the proposed item does not belong to an item class included in this Register,</w:t>
      </w:r>
    </w:p>
    <w:p w14:paraId="6425C15F" w14:textId="77777777" w:rsidR="001C3390" w:rsidRPr="003C5CCE" w:rsidRDefault="001C3390" w:rsidP="001C3390">
      <w:pPr>
        <w:rPr>
          <w:lang w:val="en-AU"/>
        </w:rPr>
      </w:pPr>
      <w:r w:rsidRPr="003C5CCE">
        <w:rPr>
          <w:lang w:val="en-AU"/>
        </w:rPr>
        <w:t>d)</w:t>
      </w:r>
      <w:r w:rsidRPr="003C5CCE">
        <w:rPr>
          <w:lang w:val="en-AU"/>
        </w:rPr>
        <w:tab/>
        <w:t>the proposed item does not fall within the scope of an appropriate Register, or</w:t>
      </w:r>
    </w:p>
    <w:p w14:paraId="17784C14" w14:textId="77777777" w:rsidR="001C3390" w:rsidRDefault="001C3390" w:rsidP="001C3390">
      <w:pPr>
        <w:rPr>
          <w:lang w:val="en-AU"/>
        </w:rPr>
      </w:pPr>
      <w:r w:rsidRPr="003C5CCE">
        <w:rPr>
          <w:lang w:val="en-AU"/>
        </w:rPr>
        <w:t>e)</w:t>
      </w:r>
      <w:r w:rsidRPr="003C5CCE">
        <w:rPr>
          <w:lang w:val="en-AU"/>
        </w:rPr>
        <w:tab/>
        <w:t>the justification for the proposal is inadequate.</w:t>
      </w:r>
    </w:p>
    <w:p w14:paraId="7D0B6AB0" w14:textId="77777777" w:rsidR="001C3390" w:rsidRPr="003C5CCE" w:rsidRDefault="001C3390" w:rsidP="001C3390">
      <w:pPr>
        <w:rPr>
          <w:lang w:val="en-AU"/>
        </w:rPr>
      </w:pPr>
    </w:p>
    <w:p w14:paraId="3A08D075" w14:textId="77777777" w:rsidR="001C3390" w:rsidRDefault="001C3390" w:rsidP="001C3390">
      <w:pPr>
        <w:rPr>
          <w:lang w:val="en-AU"/>
        </w:rPr>
      </w:pPr>
      <w:r w:rsidRPr="003C5CCE">
        <w:rPr>
          <w:lang w:val="en-AU"/>
        </w:rPr>
        <w:t>Each Domain Control Body member shall inform the Register Manager of their working group / organization’s decision, and the rationale for that decision, within 30 days of receipt of the proposal. Nil returns will be taken as acceptance of the proposal.</w:t>
      </w:r>
    </w:p>
    <w:p w14:paraId="7F31EF58" w14:textId="77777777" w:rsidR="001C3390" w:rsidRPr="003C5CCE" w:rsidRDefault="001C3390" w:rsidP="001C3390">
      <w:pPr>
        <w:rPr>
          <w:lang w:val="en-AU"/>
        </w:rPr>
      </w:pPr>
    </w:p>
    <w:p w14:paraId="39B7F0D0" w14:textId="77777777" w:rsidR="001C3390" w:rsidRPr="003C5CCE" w:rsidRDefault="001C3390" w:rsidP="001C3390">
      <w:pPr>
        <w:rPr>
          <w:bCs/>
          <w:lang w:val="en-AU"/>
        </w:rPr>
      </w:pPr>
      <w:r w:rsidRPr="003C5CCE">
        <w:rPr>
          <w:bCs/>
          <w:lang w:val="en-AU"/>
        </w:rPr>
        <w:t>The Register Manager shall:</w:t>
      </w:r>
    </w:p>
    <w:p w14:paraId="609E407D" w14:textId="77777777" w:rsidR="001C3390" w:rsidRPr="003C5CCE" w:rsidRDefault="001C3390" w:rsidP="001C3390">
      <w:pPr>
        <w:ind w:left="720" w:hanging="720"/>
        <w:rPr>
          <w:lang w:val="en-AU"/>
        </w:rPr>
      </w:pPr>
      <w:r w:rsidRPr="003C5CCE">
        <w:rPr>
          <w:lang w:val="en-AU"/>
        </w:rPr>
        <w:t>a)</w:t>
      </w:r>
      <w:r w:rsidRPr="003C5CCE">
        <w:rPr>
          <w:lang w:val="en-AU"/>
        </w:rPr>
        <w:tab/>
        <w:t>serve as the point of contact if there is a need for negotiations between a Submitting Organization and a Domain Control Body regarding any changes required to a proposal that may be specified by the Control Body as a condition of acceptance; and</w:t>
      </w:r>
    </w:p>
    <w:p w14:paraId="321CEEF3" w14:textId="2F8EFFC5" w:rsidR="001C3390" w:rsidRDefault="001C3390" w:rsidP="001C3390">
      <w:pPr>
        <w:rPr>
          <w:lang w:val="en-AU"/>
        </w:rPr>
      </w:pPr>
      <w:r w:rsidRPr="003C5CCE">
        <w:rPr>
          <w:lang w:val="en-AU"/>
        </w:rPr>
        <w:t>b)</w:t>
      </w:r>
      <w:r w:rsidRPr="003C5CCE">
        <w:rPr>
          <w:lang w:val="en-AU"/>
        </w:rPr>
        <w:tab/>
        <w:t xml:space="preserve">inform the </w:t>
      </w:r>
      <w:r>
        <w:rPr>
          <w:lang w:val="en-AU"/>
        </w:rPr>
        <w:t>IALA Domain admin</w:t>
      </w:r>
      <w:r w:rsidRPr="003C5CCE">
        <w:rPr>
          <w:lang w:val="en-AU"/>
        </w:rPr>
        <w:t xml:space="preserve"> of the results of processing a proposal.</w:t>
      </w:r>
    </w:p>
    <w:p w14:paraId="1B07BD91" w14:textId="77777777" w:rsidR="001C3390" w:rsidRPr="003C5CCE" w:rsidRDefault="001C3390" w:rsidP="001C3390">
      <w:pPr>
        <w:rPr>
          <w:lang w:val="en-AU"/>
        </w:rPr>
      </w:pPr>
    </w:p>
    <w:p w14:paraId="13001CA0" w14:textId="77777777" w:rsidR="001C3390" w:rsidRPr="003C5CCE" w:rsidRDefault="001C3390" w:rsidP="001C3390">
      <w:pPr>
        <w:rPr>
          <w:bCs/>
          <w:lang w:val="en-AU"/>
        </w:rPr>
      </w:pPr>
      <w:r w:rsidRPr="003C5CCE">
        <w:rPr>
          <w:bCs/>
          <w:lang w:val="en-AU"/>
        </w:rPr>
        <w:t>If the decision of the control body is positive, the Register Manager shall in accordance with policies for the Register:</w:t>
      </w:r>
    </w:p>
    <w:p w14:paraId="0656DB67" w14:textId="77777777" w:rsidR="001C3390" w:rsidRPr="003C5CCE" w:rsidRDefault="001C3390" w:rsidP="001C3390">
      <w:pPr>
        <w:ind w:left="720" w:hanging="720"/>
        <w:rPr>
          <w:lang w:val="en-AU"/>
        </w:rPr>
      </w:pPr>
      <w:r w:rsidRPr="003C5CCE">
        <w:rPr>
          <w:lang w:val="en-AU"/>
        </w:rPr>
        <w:t>a)</w:t>
      </w:r>
      <w:r w:rsidRPr="003C5CCE">
        <w:rPr>
          <w:lang w:val="en-AU"/>
        </w:rPr>
        <w:tab/>
        <w:t>complete the proposal management record with status set to ‘</w:t>
      </w:r>
      <w:r w:rsidRPr="003C5CCE">
        <w:rPr>
          <w:i/>
          <w:lang w:val="en-AU"/>
        </w:rPr>
        <w:t>final</w:t>
      </w:r>
      <w:r w:rsidRPr="003C5CCE">
        <w:rPr>
          <w:lang w:val="en-AU"/>
        </w:rPr>
        <w:t>’, disposition set to ‘</w:t>
      </w:r>
      <w:r w:rsidRPr="003C5CCE">
        <w:rPr>
          <w:i/>
          <w:lang w:val="en-AU"/>
        </w:rPr>
        <w:t>accepted</w:t>
      </w:r>
      <w:r w:rsidRPr="003C5CCE">
        <w:rPr>
          <w:lang w:val="en-AU"/>
        </w:rPr>
        <w:t xml:space="preserve">', and </w:t>
      </w:r>
      <w:r w:rsidRPr="003C5CCE">
        <w:rPr>
          <w:i/>
          <w:lang w:val="en-AU"/>
        </w:rPr>
        <w:t>date</w:t>
      </w:r>
      <w:r>
        <w:rPr>
          <w:i/>
          <w:lang w:val="en-AU"/>
        </w:rPr>
        <w:t xml:space="preserve"> </w:t>
      </w:r>
      <w:r w:rsidRPr="003C5CCE">
        <w:rPr>
          <w:i/>
          <w:lang w:val="en-AU"/>
        </w:rPr>
        <w:t>Disposed</w:t>
      </w:r>
      <w:r w:rsidRPr="003C5CCE">
        <w:rPr>
          <w:lang w:val="en-AU"/>
        </w:rPr>
        <w:t xml:space="preserve"> to the date of the Domain Control Body’s decision,</w:t>
      </w:r>
    </w:p>
    <w:p w14:paraId="4D2BB783" w14:textId="77777777" w:rsidR="001C3390" w:rsidRPr="003C5CCE" w:rsidRDefault="001C3390" w:rsidP="001C3390">
      <w:pPr>
        <w:rPr>
          <w:lang w:val="en-AU"/>
        </w:rPr>
      </w:pPr>
      <w:r w:rsidRPr="003C5CCE">
        <w:rPr>
          <w:lang w:val="en-AU"/>
        </w:rPr>
        <w:t>b)</w:t>
      </w:r>
      <w:r w:rsidRPr="003C5CCE">
        <w:rPr>
          <w:lang w:val="en-AU"/>
        </w:rPr>
        <w:tab/>
        <w:t>make approved changes to the content of the Register item,</w:t>
      </w:r>
    </w:p>
    <w:p w14:paraId="212C062A" w14:textId="77777777" w:rsidR="001C3390" w:rsidRDefault="001C3390" w:rsidP="001C3390">
      <w:pPr>
        <w:rPr>
          <w:lang w:val="en-AU"/>
        </w:rPr>
      </w:pPr>
      <w:r w:rsidRPr="003C5CCE">
        <w:rPr>
          <w:lang w:val="en-AU"/>
        </w:rPr>
        <w:t>c)</w:t>
      </w:r>
      <w:r w:rsidRPr="003C5CCE">
        <w:rPr>
          <w:lang w:val="en-AU"/>
        </w:rPr>
        <w:tab/>
        <w:t xml:space="preserve">set the Register item </w:t>
      </w:r>
      <w:r w:rsidRPr="003C5CCE">
        <w:rPr>
          <w:iCs/>
          <w:lang w:val="en-AU"/>
        </w:rPr>
        <w:t>status</w:t>
      </w:r>
      <w:r w:rsidRPr="003C5CCE">
        <w:rPr>
          <w:lang w:val="en-AU"/>
        </w:rPr>
        <w:t xml:space="preserve"> to ‘</w:t>
      </w:r>
      <w:r w:rsidRPr="003C5CCE">
        <w:rPr>
          <w:i/>
          <w:lang w:val="en-AU"/>
        </w:rPr>
        <w:t>valid</w:t>
      </w:r>
      <w:r w:rsidRPr="003C5CCE">
        <w:rPr>
          <w:lang w:val="en-AU"/>
        </w:rPr>
        <w:t>', '</w:t>
      </w:r>
      <w:r w:rsidRPr="003C5CCE">
        <w:rPr>
          <w:i/>
          <w:lang w:val="en-AU"/>
        </w:rPr>
        <w:t>superseded</w:t>
      </w:r>
      <w:r w:rsidRPr="003C5CCE">
        <w:rPr>
          <w:lang w:val="en-AU"/>
        </w:rPr>
        <w:t>', or '</w:t>
      </w:r>
      <w:r w:rsidRPr="003C5CCE">
        <w:rPr>
          <w:i/>
          <w:lang w:val="en-AU"/>
        </w:rPr>
        <w:t>retired</w:t>
      </w:r>
      <w:r w:rsidRPr="003C5CCE">
        <w:rPr>
          <w:lang w:val="en-AU"/>
        </w:rPr>
        <w:t>', as appropriate.</w:t>
      </w:r>
    </w:p>
    <w:p w14:paraId="30F5507A" w14:textId="77777777" w:rsidR="001C3390" w:rsidRPr="003C5CCE" w:rsidRDefault="001C3390" w:rsidP="001C3390">
      <w:pPr>
        <w:rPr>
          <w:lang w:val="en-AU"/>
        </w:rPr>
      </w:pPr>
    </w:p>
    <w:p w14:paraId="4E1D1C48" w14:textId="77777777" w:rsidR="001C3390" w:rsidRPr="003C5CCE" w:rsidRDefault="001C3390" w:rsidP="001C3390">
      <w:pPr>
        <w:rPr>
          <w:bCs/>
          <w:lang w:val="en-AU"/>
        </w:rPr>
      </w:pPr>
      <w:r w:rsidRPr="003C5CCE">
        <w:rPr>
          <w:bCs/>
          <w:lang w:val="en-AU"/>
        </w:rPr>
        <w:t xml:space="preserve">If the decision of the control body is negative: </w:t>
      </w:r>
    </w:p>
    <w:p w14:paraId="4DD2C654" w14:textId="77777777" w:rsidR="001C3390" w:rsidRPr="003C5CCE" w:rsidRDefault="001C3390" w:rsidP="001C3390">
      <w:pPr>
        <w:ind w:left="720" w:hanging="720"/>
        <w:rPr>
          <w:lang w:val="en-AU"/>
        </w:rPr>
      </w:pPr>
      <w:r w:rsidRPr="003C5CCE">
        <w:rPr>
          <w:lang w:val="en-AU"/>
        </w:rPr>
        <w:t>a)</w:t>
      </w:r>
      <w:r w:rsidRPr="003C5CCE">
        <w:rPr>
          <w:lang w:val="en-AU"/>
        </w:rPr>
        <w:tab/>
        <w:t>update the proposal management record by setting status to ‘tentative', disposition to ‘not</w:t>
      </w:r>
      <w:r>
        <w:rPr>
          <w:lang w:val="en-AU"/>
        </w:rPr>
        <w:t xml:space="preserve"> </w:t>
      </w:r>
      <w:r w:rsidRPr="003C5CCE">
        <w:rPr>
          <w:lang w:val="en-AU"/>
        </w:rPr>
        <w:t>Accepted', and date</w:t>
      </w:r>
      <w:r>
        <w:rPr>
          <w:lang w:val="en-AU"/>
        </w:rPr>
        <w:t xml:space="preserve"> </w:t>
      </w:r>
      <w:r w:rsidRPr="003C5CCE">
        <w:rPr>
          <w:lang w:val="en-AU"/>
        </w:rPr>
        <w:t>Disposed to the date of the Domain Control Body’s decision,</w:t>
      </w:r>
    </w:p>
    <w:p w14:paraId="2A0F6BFE" w14:textId="77777777" w:rsidR="001C3390" w:rsidRPr="003C5CCE" w:rsidRDefault="001C3390" w:rsidP="001C3390">
      <w:pPr>
        <w:ind w:left="720" w:hanging="720"/>
        <w:rPr>
          <w:lang w:val="en-AU"/>
        </w:rPr>
      </w:pPr>
      <w:r w:rsidRPr="003C5CCE">
        <w:rPr>
          <w:lang w:val="en-AU"/>
        </w:rPr>
        <w:t>b)</w:t>
      </w:r>
      <w:r w:rsidRPr="003C5CCE">
        <w:rPr>
          <w:lang w:val="en-AU"/>
        </w:rPr>
        <w:tab/>
        <w:t xml:space="preserve">inform the </w:t>
      </w:r>
      <w:r>
        <w:rPr>
          <w:lang w:val="en-AU"/>
        </w:rPr>
        <w:t>IALA Domain admin.</w:t>
      </w:r>
      <w:r w:rsidRPr="003C5CCE">
        <w:rPr>
          <w:lang w:val="en-AU"/>
        </w:rPr>
        <w:t xml:space="preserve"> of the 30 working day deadline for appealing the decision of the Domain Control Body, and</w:t>
      </w:r>
    </w:p>
    <w:p w14:paraId="2CAEC332" w14:textId="77777777" w:rsidR="001C3390" w:rsidRDefault="001C3390" w:rsidP="001C3390">
      <w:pPr>
        <w:rPr>
          <w:lang w:val="en-AU"/>
        </w:rPr>
      </w:pPr>
      <w:r w:rsidRPr="003C5CCE">
        <w:rPr>
          <w:lang w:val="en-AU"/>
        </w:rPr>
        <w:t>c)</w:t>
      </w:r>
      <w:r w:rsidRPr="003C5CCE">
        <w:rPr>
          <w:lang w:val="en-AU"/>
        </w:rPr>
        <w:tab/>
        <w:t>make the results of the approval process available to all interested parties.</w:t>
      </w:r>
    </w:p>
    <w:p w14:paraId="5D101126" w14:textId="77777777" w:rsidR="001C3390" w:rsidRPr="003C5CCE" w:rsidRDefault="001C3390" w:rsidP="001C3390">
      <w:pPr>
        <w:rPr>
          <w:lang w:val="en-AU"/>
        </w:rPr>
      </w:pPr>
    </w:p>
    <w:p w14:paraId="4C6EB439" w14:textId="77777777" w:rsidR="001C3390" w:rsidRPr="003C5CCE" w:rsidRDefault="001C3390" w:rsidP="001C3390">
      <w:pPr>
        <w:rPr>
          <w:bCs/>
          <w:lang w:val="en-AU"/>
        </w:rPr>
      </w:pPr>
      <w:r w:rsidRPr="003C5CCE">
        <w:rPr>
          <w:bCs/>
          <w:lang w:val="en-AU"/>
        </w:rPr>
        <w:t>Submitting organizations shall:</w:t>
      </w:r>
    </w:p>
    <w:p w14:paraId="4E04CB3E" w14:textId="77777777" w:rsidR="001C3390" w:rsidRPr="003C5CCE" w:rsidRDefault="001C3390" w:rsidP="001C3390">
      <w:pPr>
        <w:ind w:left="720" w:hanging="720"/>
        <w:rPr>
          <w:lang w:val="en-AU"/>
        </w:rPr>
      </w:pPr>
      <w:r w:rsidRPr="003C5CCE">
        <w:rPr>
          <w:lang w:val="en-AU"/>
        </w:rPr>
        <w:t>a)</w:t>
      </w:r>
      <w:r w:rsidRPr="003C5CCE">
        <w:rPr>
          <w:lang w:val="en-AU"/>
        </w:rPr>
        <w:tab/>
        <w:t>negotiate with the Domain Control Body through the Register Manager, regarding any changes to their proposals that are specified by the Domain Control Body as a condition of acceptance; and</w:t>
      </w:r>
    </w:p>
    <w:p w14:paraId="28F5EFE1" w14:textId="77777777" w:rsidR="001C3390" w:rsidRDefault="001C3390" w:rsidP="001C3390">
      <w:pPr>
        <w:ind w:left="720" w:hanging="720"/>
        <w:rPr>
          <w:lang w:val="en-AU"/>
        </w:rPr>
      </w:pPr>
      <w:r w:rsidRPr="003C5CCE">
        <w:rPr>
          <w:lang w:val="en-AU"/>
        </w:rPr>
        <w:t>b)</w:t>
      </w:r>
      <w:r w:rsidRPr="003C5CCE">
        <w:rPr>
          <w:lang w:val="en-AU"/>
        </w:rPr>
        <w:tab/>
        <w:t>make known to the proposer and within their respective communities or organizations the decisions taken on proposals by the Domain Control Body as transmitted to them by the Register Manager.</w:t>
      </w:r>
    </w:p>
    <w:p w14:paraId="49FDA3CF" w14:textId="77777777" w:rsidR="001C3390" w:rsidRDefault="001C3390" w:rsidP="001C3390">
      <w:pPr>
        <w:rPr>
          <w:lang w:val="en-AU"/>
        </w:rPr>
      </w:pPr>
    </w:p>
    <w:p w14:paraId="22820C86" w14:textId="77777777" w:rsidR="001C3390" w:rsidRPr="003C5CCE" w:rsidRDefault="001C3390" w:rsidP="001C3390">
      <w:pPr>
        <w:jc w:val="center"/>
        <w:rPr>
          <w:lang w:val="en-AU"/>
        </w:rPr>
      </w:pPr>
      <w:r>
        <w:rPr>
          <w:noProof/>
          <w:lang w:val="en-IE" w:eastAsia="en-IE"/>
        </w:rPr>
        <w:lastRenderedPageBreak/>
        <w:drawing>
          <wp:inline distT="0" distB="0" distL="0" distR="0" wp14:anchorId="66C4B49C" wp14:editId="2351B032">
            <wp:extent cx="4801454" cy="6397749"/>
            <wp:effectExtent l="0" t="0" r="0" b="3175"/>
            <wp:docPr id="685" name="Afbeelding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815631" cy="6416639"/>
                    </a:xfrm>
                    <a:prstGeom prst="rect">
                      <a:avLst/>
                    </a:prstGeom>
                  </pic:spPr>
                </pic:pic>
              </a:graphicData>
            </a:graphic>
          </wp:inline>
        </w:drawing>
      </w:r>
    </w:p>
    <w:p w14:paraId="71FEF8D6" w14:textId="72273FBA" w:rsidR="001C3390" w:rsidRDefault="001C3390" w:rsidP="003805F0">
      <w:pPr>
        <w:pStyle w:val="Figure"/>
        <w:rPr>
          <w:lang w:val="en-AU"/>
        </w:rPr>
      </w:pPr>
      <w:bookmarkStart w:id="325" w:name="_Toc367873257"/>
      <w:bookmarkStart w:id="326" w:name="_Toc367950632"/>
      <w:r w:rsidRPr="003C5CCE">
        <w:rPr>
          <w:lang w:val="en-AU"/>
        </w:rPr>
        <w:t>Approval Process</w:t>
      </w:r>
      <w:bookmarkEnd w:id="325"/>
      <w:bookmarkEnd w:id="326"/>
    </w:p>
    <w:p w14:paraId="5D9D138A" w14:textId="77777777" w:rsidR="001C3390" w:rsidRDefault="001C3390" w:rsidP="001C3390">
      <w:pPr>
        <w:ind w:left="720" w:hanging="720"/>
        <w:rPr>
          <w:lang w:val="en-AU"/>
        </w:rPr>
      </w:pPr>
    </w:p>
    <w:p w14:paraId="7E0042DB" w14:textId="77777777" w:rsidR="001C3390" w:rsidRDefault="001C3390" w:rsidP="001C3390">
      <w:pPr>
        <w:pStyle w:val="Heading3"/>
        <w:suppressAutoHyphens/>
        <w:spacing w:before="240" w:after="240"/>
        <w:jc w:val="both"/>
        <w:rPr>
          <w:lang w:val="en-AU"/>
        </w:rPr>
      </w:pPr>
      <w:bookmarkStart w:id="327" w:name="_Toc261729200"/>
      <w:bookmarkStart w:id="328" w:name="_Toc272599023"/>
      <w:bookmarkStart w:id="329" w:name="_Toc367873225"/>
      <w:bookmarkStart w:id="330" w:name="_Toc367953607"/>
      <w:bookmarkStart w:id="331" w:name="_Toc367954085"/>
      <w:r w:rsidRPr="00DD18CF">
        <w:rPr>
          <w:lang w:val="en-AU"/>
        </w:rPr>
        <w:t>Withdrawal of Proposals</w:t>
      </w:r>
      <w:bookmarkEnd w:id="327"/>
      <w:bookmarkEnd w:id="328"/>
      <w:bookmarkEnd w:id="329"/>
      <w:bookmarkEnd w:id="330"/>
      <w:bookmarkEnd w:id="331"/>
    </w:p>
    <w:p w14:paraId="6B11CDA2" w14:textId="77777777" w:rsidR="001C3390" w:rsidRPr="003C5CCE" w:rsidRDefault="001C3390" w:rsidP="001C3390">
      <w:pPr>
        <w:rPr>
          <w:lang w:val="en-AU"/>
        </w:rPr>
      </w:pPr>
      <w:r w:rsidRPr="003C5CCE">
        <w:rPr>
          <w:lang w:val="en-AU"/>
        </w:rPr>
        <w:t>Submitting organizations may decide to withdraw a proposal at any time during the approval process.</w:t>
      </w:r>
    </w:p>
    <w:p w14:paraId="250AA648" w14:textId="77777777" w:rsidR="001C3390" w:rsidRPr="003C5CCE" w:rsidRDefault="001C3390" w:rsidP="001C3390">
      <w:pPr>
        <w:rPr>
          <w:bCs/>
          <w:lang w:val="en-AU"/>
        </w:rPr>
      </w:pPr>
      <w:r w:rsidRPr="003C5CCE">
        <w:rPr>
          <w:bCs/>
          <w:lang w:val="en-AU"/>
        </w:rPr>
        <w:t>The Register Manager shall then:</w:t>
      </w:r>
    </w:p>
    <w:p w14:paraId="2499D753" w14:textId="77777777" w:rsidR="001C3390" w:rsidRPr="003C5CCE" w:rsidRDefault="001C3390" w:rsidP="001C3390">
      <w:pPr>
        <w:rPr>
          <w:lang w:val="en-AU"/>
        </w:rPr>
      </w:pPr>
      <w:r w:rsidRPr="003C5CCE">
        <w:rPr>
          <w:lang w:val="en-AU"/>
        </w:rPr>
        <w:t>a)</w:t>
      </w:r>
      <w:r w:rsidRPr="003C5CCE">
        <w:rPr>
          <w:lang w:val="en-AU"/>
        </w:rPr>
        <w:tab/>
        <w:t>change the proposal management status from ‘pending’ to ‘final',</w:t>
      </w:r>
    </w:p>
    <w:p w14:paraId="3CE64359" w14:textId="77777777" w:rsidR="001C3390" w:rsidRPr="003C5CCE" w:rsidRDefault="001C3390" w:rsidP="001C3390">
      <w:pPr>
        <w:ind w:left="720" w:hanging="720"/>
        <w:rPr>
          <w:lang w:val="en-AU"/>
        </w:rPr>
      </w:pPr>
      <w:r w:rsidRPr="003C5CCE">
        <w:rPr>
          <w:lang w:val="en-AU"/>
        </w:rPr>
        <w:t>b)</w:t>
      </w:r>
      <w:r w:rsidRPr="003C5CCE">
        <w:rPr>
          <w:lang w:val="en-AU"/>
        </w:rPr>
        <w:tab/>
        <w:t xml:space="preserve">change the proposal management disposition to ‘withdrawn’ and the value for </w:t>
      </w:r>
      <w:r w:rsidRPr="003C5CCE">
        <w:rPr>
          <w:i/>
          <w:lang w:val="en-AU"/>
        </w:rPr>
        <w:t>date</w:t>
      </w:r>
      <w:r>
        <w:rPr>
          <w:i/>
          <w:lang w:val="en-AU"/>
        </w:rPr>
        <w:t xml:space="preserve"> </w:t>
      </w:r>
      <w:r w:rsidRPr="003C5CCE">
        <w:rPr>
          <w:i/>
          <w:lang w:val="en-AU"/>
        </w:rPr>
        <w:t>Disposed</w:t>
      </w:r>
      <w:r w:rsidRPr="003C5CCE">
        <w:rPr>
          <w:lang w:val="en-AU"/>
        </w:rPr>
        <w:t xml:space="preserve"> to the current date, and</w:t>
      </w:r>
    </w:p>
    <w:p w14:paraId="6214F984" w14:textId="3FDA65AC" w:rsidR="001C3390" w:rsidRDefault="001C3390" w:rsidP="003805F0">
      <w:pPr>
        <w:rPr>
          <w:lang w:val="en-AU"/>
        </w:rPr>
      </w:pPr>
      <w:r w:rsidRPr="003C5CCE">
        <w:rPr>
          <w:lang w:val="en-AU"/>
        </w:rPr>
        <w:t>c)</w:t>
      </w:r>
      <w:r w:rsidRPr="003C5CCE">
        <w:rPr>
          <w:lang w:val="en-AU"/>
        </w:rPr>
        <w:tab/>
        <w:t>keep track of the proposal and report the withdrawal in the next periodic report.</w:t>
      </w:r>
    </w:p>
    <w:p w14:paraId="59B53762" w14:textId="77777777" w:rsidR="001C3390" w:rsidRDefault="001C3390" w:rsidP="001C3390">
      <w:pPr>
        <w:tabs>
          <w:tab w:val="num" w:pos="576"/>
        </w:tabs>
        <w:rPr>
          <w:b/>
          <w:bCs/>
          <w:iCs/>
          <w:lang w:val="en-AU"/>
        </w:rPr>
      </w:pPr>
      <w:bookmarkStart w:id="332" w:name="_Toc261729201"/>
      <w:bookmarkStart w:id="333" w:name="_Toc272599024"/>
    </w:p>
    <w:p w14:paraId="181AA32A" w14:textId="77777777" w:rsidR="001C3390" w:rsidRDefault="001C3390" w:rsidP="001C3390">
      <w:pPr>
        <w:pStyle w:val="Heading3"/>
        <w:suppressAutoHyphens/>
        <w:spacing w:before="240" w:after="240"/>
        <w:jc w:val="both"/>
        <w:rPr>
          <w:lang w:val="en-AU"/>
        </w:rPr>
      </w:pPr>
      <w:bookmarkStart w:id="334" w:name="_Toc367873226"/>
      <w:bookmarkStart w:id="335" w:name="_Toc367953608"/>
      <w:bookmarkStart w:id="336" w:name="_Toc367954086"/>
      <w:r w:rsidRPr="00DD18CF">
        <w:rPr>
          <w:lang w:val="en-AU"/>
        </w:rPr>
        <w:lastRenderedPageBreak/>
        <w:t>Appeals</w:t>
      </w:r>
      <w:bookmarkEnd w:id="332"/>
      <w:bookmarkEnd w:id="333"/>
      <w:bookmarkEnd w:id="334"/>
      <w:bookmarkEnd w:id="335"/>
      <w:bookmarkEnd w:id="336"/>
    </w:p>
    <w:p w14:paraId="50F23FB3" w14:textId="5ED209AF" w:rsidR="001C3390" w:rsidRPr="003C5CCE" w:rsidRDefault="001C3390" w:rsidP="001C3390">
      <w:pPr>
        <w:rPr>
          <w:lang w:val="en-AU"/>
        </w:rPr>
      </w:pPr>
      <w:r w:rsidRPr="003C5CCE">
        <w:rPr>
          <w:lang w:val="en-AU"/>
        </w:rPr>
        <w:t>A Submitting Organization may appeal to the Executive Control Body if it disagrees with the decision of a Domain Control Body to reject a proposal for addition, clarification, modification, retirement, or supersession of an item in a Register. An appeal shall contain at a minimum a description of the situation, a justification for the appeal, and a statement of the impact if the appeal is not successful.  The appeal process is i</w:t>
      </w:r>
      <w:r w:rsidR="00E33EA3">
        <w:rPr>
          <w:lang w:val="en-AU"/>
        </w:rPr>
        <w:t>llustrated in Figure 7</w:t>
      </w:r>
      <w:r w:rsidRPr="003C5CCE">
        <w:rPr>
          <w:lang w:val="en-AU"/>
        </w:rPr>
        <w:t>.</w:t>
      </w:r>
    </w:p>
    <w:p w14:paraId="78828DC4" w14:textId="77777777" w:rsidR="001C3390" w:rsidRPr="003C5CCE" w:rsidRDefault="001C3390" w:rsidP="001C3390">
      <w:pPr>
        <w:rPr>
          <w:bCs/>
          <w:lang w:val="en-AU"/>
        </w:rPr>
      </w:pPr>
      <w:r w:rsidRPr="003C5CCE">
        <w:rPr>
          <w:bCs/>
          <w:lang w:val="en-AU"/>
        </w:rPr>
        <w:t>The Registry Manager shall:</w:t>
      </w:r>
    </w:p>
    <w:p w14:paraId="43858CF1" w14:textId="77777777" w:rsidR="001C3390" w:rsidRPr="003C5CCE" w:rsidRDefault="001C3390" w:rsidP="001C3390">
      <w:pPr>
        <w:rPr>
          <w:lang w:val="en-AU"/>
        </w:rPr>
      </w:pPr>
      <w:r w:rsidRPr="003C5CCE">
        <w:rPr>
          <w:lang w:val="en-AU"/>
        </w:rPr>
        <w:t>a)</w:t>
      </w:r>
      <w:r w:rsidRPr="003C5CCE">
        <w:rPr>
          <w:lang w:val="en-AU"/>
        </w:rPr>
        <w:tab/>
        <w:t>determine if the decision regarding a proposal for registration is acceptable; and</w:t>
      </w:r>
    </w:p>
    <w:p w14:paraId="757CD363" w14:textId="77777777" w:rsidR="001C3390" w:rsidRDefault="001C3390" w:rsidP="001C3390">
      <w:pPr>
        <w:rPr>
          <w:lang w:val="en-AU"/>
        </w:rPr>
      </w:pPr>
      <w:r w:rsidRPr="003C5CCE">
        <w:rPr>
          <w:lang w:val="en-AU"/>
        </w:rPr>
        <w:t>b)</w:t>
      </w:r>
      <w:r w:rsidRPr="003C5CCE">
        <w:rPr>
          <w:lang w:val="en-AU"/>
        </w:rPr>
        <w:tab/>
        <w:t>if not, submit an appeal to the Register Manager.</w:t>
      </w:r>
    </w:p>
    <w:p w14:paraId="50C67500" w14:textId="77777777" w:rsidR="001C3390" w:rsidRPr="003C5CCE" w:rsidRDefault="001C3390" w:rsidP="001C3390">
      <w:pPr>
        <w:rPr>
          <w:lang w:val="en-AU"/>
        </w:rPr>
      </w:pPr>
    </w:p>
    <w:p w14:paraId="68835A8A" w14:textId="77777777" w:rsidR="001C3390" w:rsidRPr="003C5CCE" w:rsidRDefault="001C3390" w:rsidP="001C3390">
      <w:pPr>
        <w:rPr>
          <w:bCs/>
          <w:lang w:val="en-AU"/>
        </w:rPr>
      </w:pPr>
      <w:r w:rsidRPr="003C5CCE">
        <w:rPr>
          <w:bCs/>
          <w:lang w:val="en-AU"/>
        </w:rPr>
        <w:t>The Register Manager shall:</w:t>
      </w:r>
    </w:p>
    <w:p w14:paraId="12353C4C" w14:textId="77777777" w:rsidR="001C3390" w:rsidRPr="003C5CCE" w:rsidRDefault="001C3390" w:rsidP="001C3390">
      <w:pPr>
        <w:rPr>
          <w:lang w:val="en-AU"/>
        </w:rPr>
      </w:pPr>
      <w:r w:rsidRPr="003C5CCE">
        <w:rPr>
          <w:lang w:val="en-AU"/>
        </w:rPr>
        <w:t>a)</w:t>
      </w:r>
      <w:r w:rsidRPr="003C5CCE">
        <w:rPr>
          <w:lang w:val="en-AU"/>
        </w:rPr>
        <w:tab/>
        <w:t>forward the appeal to the Executive Control Body; and</w:t>
      </w:r>
    </w:p>
    <w:p w14:paraId="1F56F31F" w14:textId="77777777" w:rsidR="001C3390" w:rsidRDefault="001C3390" w:rsidP="001C3390">
      <w:pPr>
        <w:rPr>
          <w:lang w:val="en-AU"/>
        </w:rPr>
      </w:pPr>
      <w:r w:rsidRPr="003C5CCE">
        <w:rPr>
          <w:lang w:val="en-AU"/>
        </w:rPr>
        <w:t>b)</w:t>
      </w:r>
      <w:r w:rsidRPr="003C5CCE">
        <w:rPr>
          <w:lang w:val="en-AU"/>
        </w:rPr>
        <w:tab/>
        <w:t xml:space="preserve">if there is no appeal by the deadline for submitting an appeal, the Register Manager shall change the status of the proposal management record to ‘final' and change the </w:t>
      </w:r>
      <w:r w:rsidRPr="003C5CCE">
        <w:rPr>
          <w:i/>
          <w:lang w:val="en-AU"/>
        </w:rPr>
        <w:t>date</w:t>
      </w:r>
      <w:r>
        <w:rPr>
          <w:i/>
          <w:lang w:val="en-AU"/>
        </w:rPr>
        <w:t xml:space="preserve"> </w:t>
      </w:r>
      <w:r w:rsidRPr="003C5CCE">
        <w:rPr>
          <w:i/>
          <w:lang w:val="en-AU"/>
        </w:rPr>
        <w:t>Disposed</w:t>
      </w:r>
      <w:r w:rsidRPr="003C5CCE">
        <w:rPr>
          <w:lang w:val="en-AU"/>
        </w:rPr>
        <w:t xml:space="preserve"> to the current date.</w:t>
      </w:r>
    </w:p>
    <w:p w14:paraId="65B9B8FC" w14:textId="77777777" w:rsidR="001C3390" w:rsidRPr="003C5CCE" w:rsidRDefault="001C3390" w:rsidP="001C3390">
      <w:pPr>
        <w:rPr>
          <w:lang w:val="en-AU"/>
        </w:rPr>
      </w:pPr>
    </w:p>
    <w:p w14:paraId="20FA9BC0" w14:textId="77777777" w:rsidR="001C3390" w:rsidRPr="003C5CCE" w:rsidRDefault="001C3390" w:rsidP="001C3390">
      <w:pPr>
        <w:rPr>
          <w:bCs/>
          <w:lang w:val="en-AU"/>
        </w:rPr>
      </w:pPr>
      <w:r w:rsidRPr="003C5CCE">
        <w:rPr>
          <w:bCs/>
          <w:lang w:val="en-AU"/>
        </w:rPr>
        <w:t>The Executive Control Body shall:</w:t>
      </w:r>
    </w:p>
    <w:p w14:paraId="4935E66C" w14:textId="77777777" w:rsidR="001C3390" w:rsidRPr="003C5CCE" w:rsidRDefault="001C3390" w:rsidP="001C3390">
      <w:pPr>
        <w:rPr>
          <w:lang w:val="en-AU"/>
        </w:rPr>
      </w:pPr>
      <w:r w:rsidRPr="003C5CCE">
        <w:rPr>
          <w:lang w:val="en-AU"/>
        </w:rPr>
        <w:t>a)</w:t>
      </w:r>
      <w:r w:rsidRPr="003C5CCE">
        <w:rPr>
          <w:lang w:val="en-AU"/>
        </w:rPr>
        <w:tab/>
        <w:t>process the appeal in conformance with its established procedures;</w:t>
      </w:r>
    </w:p>
    <w:p w14:paraId="33D596A0" w14:textId="77777777" w:rsidR="001C3390" w:rsidRPr="003C5CCE" w:rsidRDefault="001C3390" w:rsidP="001C3390">
      <w:pPr>
        <w:rPr>
          <w:lang w:val="en-AU"/>
        </w:rPr>
      </w:pPr>
      <w:r w:rsidRPr="003C5CCE">
        <w:rPr>
          <w:lang w:val="en-AU"/>
        </w:rPr>
        <w:t>b)</w:t>
      </w:r>
      <w:r w:rsidRPr="003C5CCE">
        <w:rPr>
          <w:lang w:val="en-AU"/>
        </w:rPr>
        <w:tab/>
        <w:t>decide whether to accept or reject the appeal; and</w:t>
      </w:r>
    </w:p>
    <w:p w14:paraId="2400465A" w14:textId="77777777" w:rsidR="001C3390" w:rsidRDefault="001C3390" w:rsidP="001C3390">
      <w:pPr>
        <w:rPr>
          <w:lang w:val="en-AU"/>
        </w:rPr>
      </w:pPr>
      <w:r w:rsidRPr="003C5CCE">
        <w:rPr>
          <w:lang w:val="en-AU"/>
        </w:rPr>
        <w:t>c)</w:t>
      </w:r>
      <w:r w:rsidRPr="003C5CCE">
        <w:rPr>
          <w:lang w:val="en-AU"/>
        </w:rPr>
        <w:tab/>
        <w:t>communicate the decision to the Register Manager.</w:t>
      </w:r>
    </w:p>
    <w:p w14:paraId="3997B673" w14:textId="77777777" w:rsidR="001C3390" w:rsidRPr="003C5CCE" w:rsidRDefault="001C3390" w:rsidP="001C3390">
      <w:pPr>
        <w:rPr>
          <w:lang w:val="en-AU"/>
        </w:rPr>
      </w:pPr>
    </w:p>
    <w:p w14:paraId="0C3F25C2" w14:textId="77777777" w:rsidR="001C3390" w:rsidRPr="003C5CCE" w:rsidRDefault="001C3390" w:rsidP="001C3390">
      <w:pPr>
        <w:rPr>
          <w:bCs/>
          <w:lang w:val="en-AU"/>
        </w:rPr>
      </w:pPr>
      <w:r w:rsidRPr="003C5CCE">
        <w:rPr>
          <w:bCs/>
          <w:lang w:val="en-AU"/>
        </w:rPr>
        <w:t xml:space="preserve">The Register Manager shall: </w:t>
      </w:r>
    </w:p>
    <w:p w14:paraId="6D983DFE" w14:textId="77777777" w:rsidR="001C3390" w:rsidRPr="003C5CCE" w:rsidRDefault="001C3390" w:rsidP="001C3390">
      <w:pPr>
        <w:rPr>
          <w:lang w:val="en-AU"/>
        </w:rPr>
      </w:pPr>
      <w:r w:rsidRPr="003C5CCE">
        <w:rPr>
          <w:lang w:val="en-AU"/>
        </w:rPr>
        <w:t>a)</w:t>
      </w:r>
      <w:r w:rsidRPr="003C5CCE">
        <w:rPr>
          <w:lang w:val="en-AU"/>
        </w:rPr>
        <w:tab/>
        <w:t xml:space="preserve">update the proposal management record fields disposition and </w:t>
      </w:r>
      <w:r w:rsidRPr="003C5CCE">
        <w:rPr>
          <w:i/>
          <w:lang w:val="en-AU"/>
        </w:rPr>
        <w:t>date</w:t>
      </w:r>
      <w:r>
        <w:rPr>
          <w:i/>
          <w:lang w:val="en-AU"/>
        </w:rPr>
        <w:t xml:space="preserve"> </w:t>
      </w:r>
      <w:r w:rsidRPr="003C5CCE">
        <w:rPr>
          <w:i/>
          <w:lang w:val="en-AU"/>
        </w:rPr>
        <w:t>Disposed</w:t>
      </w:r>
      <w:r w:rsidRPr="003C5CCE">
        <w:rPr>
          <w:lang w:val="en-AU"/>
        </w:rPr>
        <w:t>;</w:t>
      </w:r>
    </w:p>
    <w:p w14:paraId="048F3429" w14:textId="77777777" w:rsidR="001C3390" w:rsidRPr="003C5CCE" w:rsidRDefault="001C3390" w:rsidP="001C3390">
      <w:pPr>
        <w:rPr>
          <w:lang w:val="en-AU"/>
        </w:rPr>
      </w:pPr>
      <w:r w:rsidRPr="003C5CCE">
        <w:rPr>
          <w:lang w:val="en-AU"/>
        </w:rPr>
        <w:t>b)</w:t>
      </w:r>
      <w:r w:rsidRPr="003C5CCE">
        <w:rPr>
          <w:lang w:val="en-AU"/>
        </w:rPr>
        <w:tab/>
        <w:t xml:space="preserve">update the Register item status; and </w:t>
      </w:r>
    </w:p>
    <w:p w14:paraId="04D0B82E" w14:textId="77777777" w:rsidR="001C3390" w:rsidRDefault="001C3390" w:rsidP="001C3390">
      <w:pPr>
        <w:rPr>
          <w:lang w:val="en-AU"/>
        </w:rPr>
      </w:pPr>
      <w:r w:rsidRPr="003C5CCE">
        <w:rPr>
          <w:lang w:val="en-AU"/>
        </w:rPr>
        <w:t>c)</w:t>
      </w:r>
      <w:r w:rsidRPr="003C5CCE">
        <w:rPr>
          <w:lang w:val="en-AU"/>
        </w:rPr>
        <w:tab/>
        <w:t xml:space="preserve">provide the results of the decision to the Domain Control Body and to the </w:t>
      </w:r>
      <w:r>
        <w:rPr>
          <w:lang w:val="en-AU"/>
        </w:rPr>
        <w:t>IALA Domain admin.</w:t>
      </w:r>
    </w:p>
    <w:p w14:paraId="5636616D" w14:textId="77777777" w:rsidR="001C3390" w:rsidRPr="003C5CCE" w:rsidRDefault="001C3390" w:rsidP="001C3390">
      <w:pPr>
        <w:rPr>
          <w:lang w:val="en-AU"/>
        </w:rPr>
      </w:pPr>
    </w:p>
    <w:p w14:paraId="7F446C95" w14:textId="44CD4579" w:rsidR="001C3390" w:rsidRPr="003C5CCE" w:rsidRDefault="001C3390" w:rsidP="001C3390">
      <w:pPr>
        <w:rPr>
          <w:bCs/>
          <w:lang w:val="en-AU"/>
        </w:rPr>
      </w:pPr>
      <w:r w:rsidRPr="003C5CCE">
        <w:rPr>
          <w:bCs/>
          <w:lang w:val="en-AU"/>
        </w:rPr>
        <w:t xml:space="preserve">The </w:t>
      </w:r>
      <w:r>
        <w:rPr>
          <w:bCs/>
          <w:lang w:val="en-AU"/>
        </w:rPr>
        <w:t>IALA Domain admin</w:t>
      </w:r>
      <w:ins w:id="337" w:author="Nick Ward" w:date="2015-09-20T19:59:00Z">
        <w:r w:rsidR="000A1DDD">
          <w:rPr>
            <w:bCs/>
            <w:lang w:val="en-AU"/>
          </w:rPr>
          <w:t>istrator</w:t>
        </w:r>
      </w:ins>
      <w:r w:rsidRPr="003C5CCE">
        <w:rPr>
          <w:bCs/>
          <w:lang w:val="en-AU"/>
        </w:rPr>
        <w:t xml:space="preserve"> shall:</w:t>
      </w:r>
    </w:p>
    <w:p w14:paraId="7F069619" w14:textId="77777777" w:rsidR="001C3390" w:rsidRPr="003C5CCE" w:rsidRDefault="001C3390" w:rsidP="001C3390">
      <w:pPr>
        <w:rPr>
          <w:lang w:val="en-AU"/>
        </w:rPr>
      </w:pPr>
      <w:r w:rsidRPr="003C5CCE">
        <w:rPr>
          <w:lang w:val="en-AU"/>
        </w:rPr>
        <w:t>a)</w:t>
      </w:r>
      <w:r w:rsidRPr="003C5CCE">
        <w:rPr>
          <w:lang w:val="en-AU"/>
        </w:rPr>
        <w:tab/>
        <w:t>make the results of the appeal known within their Working Group, community or organization.</w:t>
      </w:r>
    </w:p>
    <w:p w14:paraId="3AB93498" w14:textId="77777777" w:rsidR="001C3390" w:rsidRDefault="001C3390" w:rsidP="001C3390">
      <w:pPr>
        <w:rPr>
          <w:lang w:val="en-AU"/>
        </w:rPr>
      </w:pPr>
      <w:r w:rsidRPr="003C5CCE">
        <w:rPr>
          <w:lang w:val="en-AU"/>
        </w:rPr>
        <w:br w:type="page"/>
      </w:r>
    </w:p>
    <w:p w14:paraId="6E237A44" w14:textId="77777777" w:rsidR="001C3390" w:rsidRPr="003C5CCE" w:rsidRDefault="001C3390" w:rsidP="001C3390">
      <w:pPr>
        <w:jc w:val="center"/>
        <w:rPr>
          <w:lang w:val="en-AU"/>
        </w:rPr>
      </w:pPr>
      <w:r>
        <w:rPr>
          <w:noProof/>
          <w:lang w:val="en-IE" w:eastAsia="en-IE"/>
        </w:rPr>
        <w:lastRenderedPageBreak/>
        <w:drawing>
          <wp:inline distT="0" distB="0" distL="0" distR="0" wp14:anchorId="4B83EB1F" wp14:editId="1EDFE7EB">
            <wp:extent cx="5153891" cy="5437303"/>
            <wp:effectExtent l="0" t="0" r="889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160012" cy="5443761"/>
                    </a:xfrm>
                    <a:prstGeom prst="rect">
                      <a:avLst/>
                    </a:prstGeom>
                  </pic:spPr>
                </pic:pic>
              </a:graphicData>
            </a:graphic>
          </wp:inline>
        </w:drawing>
      </w:r>
    </w:p>
    <w:p w14:paraId="621674BE" w14:textId="77777777" w:rsidR="001C3390" w:rsidRPr="003C5CCE" w:rsidRDefault="001C3390" w:rsidP="001C3390">
      <w:pPr>
        <w:rPr>
          <w:lang w:val="en-AU"/>
        </w:rPr>
      </w:pPr>
    </w:p>
    <w:p w14:paraId="1289888C" w14:textId="77777777" w:rsidR="001C3390" w:rsidRDefault="001C3390" w:rsidP="001C3390">
      <w:pPr>
        <w:pStyle w:val="Figure"/>
        <w:rPr>
          <w:lang w:val="en-AU"/>
        </w:rPr>
      </w:pPr>
      <w:bookmarkStart w:id="338" w:name="_Toc367873258"/>
      <w:bookmarkStart w:id="339" w:name="_Toc367950633"/>
      <w:r w:rsidRPr="003C5CCE">
        <w:rPr>
          <w:lang w:val="en-AU"/>
        </w:rPr>
        <w:t>Appeal process</w:t>
      </w:r>
      <w:bookmarkEnd w:id="338"/>
      <w:bookmarkEnd w:id="339"/>
    </w:p>
    <w:p w14:paraId="5CF263E7" w14:textId="77777777" w:rsidR="001C3390" w:rsidRPr="00AC34A5" w:rsidRDefault="001C3390" w:rsidP="003805F0">
      <w:pPr>
        <w:pStyle w:val="BodyText"/>
      </w:pPr>
    </w:p>
    <w:p w14:paraId="6BBD83B8" w14:textId="4B66AEF9" w:rsidR="00BC2898" w:rsidRPr="000B3EE5" w:rsidRDefault="00BC2898" w:rsidP="003805F0">
      <w:pPr>
        <w:pStyle w:val="Figure"/>
        <w:numPr>
          <w:ilvl w:val="0"/>
          <w:numId w:val="0"/>
        </w:numPr>
        <w:ind w:left="1134" w:hanging="1134"/>
        <w:jc w:val="left"/>
        <w:rPr>
          <w:lang w:val="en-AU"/>
        </w:rPr>
      </w:pPr>
    </w:p>
    <w:p w14:paraId="5603909E" w14:textId="431A3226" w:rsidR="00BC2898" w:rsidRPr="006B795C" w:rsidRDefault="00BC2898" w:rsidP="00BF78FE">
      <w:pPr>
        <w:pStyle w:val="Heading1"/>
      </w:pPr>
      <w:bookmarkStart w:id="340" w:name="_Toc216674854"/>
      <w:bookmarkStart w:id="341" w:name="_Toc367953609"/>
      <w:bookmarkStart w:id="342" w:name="_Toc367954087"/>
      <w:r>
        <w:t>G</w:t>
      </w:r>
      <w:r w:rsidR="00D41401">
        <w:t>lossary</w:t>
      </w:r>
      <w:r>
        <w:t xml:space="preserve"> / </w:t>
      </w:r>
      <w:r w:rsidRPr="006B795C">
        <w:t>D</w:t>
      </w:r>
      <w:r w:rsidR="00D41401">
        <w:t>efinitions</w:t>
      </w:r>
      <w:r w:rsidRPr="006B795C">
        <w:t xml:space="preserve"> / A</w:t>
      </w:r>
      <w:r w:rsidR="00D41401">
        <w:t>cronyms</w:t>
      </w:r>
      <w:bookmarkEnd w:id="340"/>
      <w:bookmarkEnd w:id="341"/>
      <w:bookmarkEnd w:id="342"/>
    </w:p>
    <w:p w14:paraId="61CFE76C" w14:textId="77777777" w:rsidR="00BC2898" w:rsidRDefault="00BC2898" w:rsidP="004C406F">
      <w:pPr>
        <w:pStyle w:val="BodyText"/>
        <w:rPr>
          <w:lang w:eastAsia="de-DE"/>
        </w:rPr>
      </w:pPr>
      <w:r>
        <w:rPr>
          <w:lang w:eastAsia="de-DE"/>
        </w:rPr>
        <w:t>Definitions and acronyms shall be in accordance with IHO S-100 and S-99 where appropriate.  IALA-specific definitions and acronyms are as below.</w:t>
      </w:r>
    </w:p>
    <w:p w14:paraId="7FEDF4E5" w14:textId="77777777" w:rsidR="00BC2898" w:rsidRPr="004C406F" w:rsidRDefault="00BC2898" w:rsidP="00BF78FE">
      <w:pPr>
        <w:pStyle w:val="Heading2"/>
      </w:pPr>
      <w:bookmarkStart w:id="343" w:name="_Toc216674855"/>
      <w:bookmarkStart w:id="344" w:name="_Toc367953610"/>
      <w:bookmarkStart w:id="345" w:name="_Toc367954088"/>
      <w:commentRangeStart w:id="346"/>
      <w:r>
        <w:t>Glossary / Definitions</w:t>
      </w:r>
      <w:bookmarkEnd w:id="343"/>
      <w:bookmarkEnd w:id="344"/>
      <w:bookmarkEnd w:id="345"/>
      <w:commentRangeEnd w:id="346"/>
      <w:r w:rsidR="000A1DDD">
        <w:rPr>
          <w:rStyle w:val="CommentReference"/>
          <w:rFonts w:eastAsia="Times New Roman"/>
          <w:b w:val="0"/>
          <w:bCs w:val="0"/>
          <w:kern w:val="0"/>
          <w:szCs w:val="24"/>
          <w:lang w:val="nl-NL"/>
        </w:rPr>
        <w:commentReference w:id="346"/>
      </w:r>
    </w:p>
    <w:p w14:paraId="66D8ED26" w14:textId="77777777" w:rsidR="00BC2898" w:rsidRPr="004C406F" w:rsidRDefault="00BC2898" w:rsidP="004C406F">
      <w:pPr>
        <w:pStyle w:val="Bullet1"/>
        <w:rPr>
          <w:lang w:val="en-AU"/>
        </w:rPr>
      </w:pPr>
      <w:bookmarkStart w:id="347" w:name="_Toc257314097"/>
      <w:bookmarkStart w:id="348" w:name="_Toc261729172"/>
      <w:bookmarkStart w:id="349" w:name="_Toc272598994"/>
      <w:r w:rsidRPr="00F85B14">
        <w:rPr>
          <w:lang w:val="en-AU"/>
        </w:rPr>
        <w:t>Registry</w:t>
      </w:r>
      <w:bookmarkEnd w:id="347"/>
      <w:bookmarkEnd w:id="348"/>
      <w:bookmarkEnd w:id="349"/>
      <w:r>
        <w:rPr>
          <w:lang w:val="en-AU"/>
        </w:rPr>
        <w:t xml:space="preserve">:  </w:t>
      </w:r>
      <w:r w:rsidRPr="004C406F">
        <w:rPr>
          <w:color w:val="000000"/>
          <w:lang w:val="en-AU"/>
        </w:rPr>
        <w:t xml:space="preserve">The IHO maintains the </w:t>
      </w:r>
      <w:r>
        <w:rPr>
          <w:color w:val="000000"/>
          <w:lang w:val="en-AU"/>
        </w:rPr>
        <w:t xml:space="preserve">IHO </w:t>
      </w:r>
      <w:r w:rsidRPr="004C406F">
        <w:rPr>
          <w:lang w:val="en-AU"/>
        </w:rPr>
        <w:t>Registry</w:t>
      </w:r>
      <w:r w:rsidRPr="004C406F">
        <w:rPr>
          <w:color w:val="000000"/>
          <w:lang w:val="en-AU"/>
        </w:rPr>
        <w:t xml:space="preserve"> </w:t>
      </w:r>
      <w:r>
        <w:rPr>
          <w:color w:val="000000"/>
          <w:lang w:val="en-AU"/>
        </w:rPr>
        <w:t xml:space="preserve">based on S-100 </w:t>
      </w:r>
      <w:r w:rsidRPr="004C406F">
        <w:rPr>
          <w:color w:val="000000"/>
          <w:lang w:val="en-AU"/>
        </w:rPr>
        <w:t>on a dedicated server.</w:t>
      </w:r>
    </w:p>
    <w:p w14:paraId="2B0EC3AA" w14:textId="77777777" w:rsidR="00BC2898" w:rsidRPr="004C406F" w:rsidRDefault="00BC2898" w:rsidP="004C406F">
      <w:pPr>
        <w:pStyle w:val="Bullet1"/>
        <w:rPr>
          <w:lang w:val="en-AU"/>
        </w:rPr>
      </w:pPr>
      <w:bookmarkStart w:id="350" w:name="_Toc261729173"/>
      <w:bookmarkStart w:id="351" w:name="_Toc272598995"/>
      <w:r w:rsidRPr="00F85B14">
        <w:rPr>
          <w:lang w:val="en-AU"/>
        </w:rPr>
        <w:t>Registers</w:t>
      </w:r>
      <w:bookmarkEnd w:id="350"/>
      <w:bookmarkEnd w:id="351"/>
      <w:r>
        <w:rPr>
          <w:lang w:val="en-AU"/>
        </w:rPr>
        <w:t xml:space="preserve">: </w:t>
      </w:r>
      <w:r w:rsidRPr="004C406F">
        <w:rPr>
          <w:color w:val="000000"/>
          <w:lang w:val="en-AU"/>
        </w:rPr>
        <w:t>The Registry con</w:t>
      </w:r>
      <w:r>
        <w:rPr>
          <w:color w:val="000000"/>
          <w:lang w:val="en-AU"/>
        </w:rPr>
        <w:t>sists of five types of Register</w:t>
      </w:r>
      <w:r w:rsidRPr="004C406F">
        <w:rPr>
          <w:color w:val="000000"/>
          <w:lang w:val="en-AU"/>
        </w:rPr>
        <w:t>:</w:t>
      </w:r>
    </w:p>
    <w:p w14:paraId="70752A12" w14:textId="77777777" w:rsidR="00BC2898" w:rsidRDefault="00BC2898" w:rsidP="0095506C">
      <w:pPr>
        <w:pStyle w:val="Bullet2"/>
      </w:pPr>
      <w:r>
        <w:t>Product Specification Register;</w:t>
      </w:r>
    </w:p>
    <w:p w14:paraId="59DBE228" w14:textId="77777777" w:rsidR="00BC2898" w:rsidRPr="004C406F" w:rsidRDefault="00BC2898" w:rsidP="004E020A">
      <w:pPr>
        <w:pStyle w:val="Bullet2"/>
      </w:pPr>
      <w:r w:rsidRPr="004C406F">
        <w:t xml:space="preserve">Feature Concept </w:t>
      </w:r>
      <w:r w:rsidRPr="003B3173">
        <w:t xml:space="preserve">Dictionary </w:t>
      </w:r>
      <w:r w:rsidRPr="004C406F">
        <w:t>Register</w:t>
      </w:r>
      <w:r>
        <w:t>;</w:t>
      </w:r>
    </w:p>
    <w:p w14:paraId="63800ED7" w14:textId="77777777" w:rsidR="00BC2898" w:rsidRPr="004C406F" w:rsidRDefault="00BC2898" w:rsidP="004E020A">
      <w:pPr>
        <w:pStyle w:val="Bullet2"/>
      </w:pPr>
      <w:r w:rsidRPr="004C406F">
        <w:t>Portrayal Register</w:t>
      </w:r>
      <w:r>
        <w:t>;</w:t>
      </w:r>
    </w:p>
    <w:p w14:paraId="42C6470A" w14:textId="77777777" w:rsidR="00BC2898" w:rsidRPr="004C406F" w:rsidRDefault="00BC2898" w:rsidP="004E020A">
      <w:pPr>
        <w:pStyle w:val="Bullet2"/>
      </w:pPr>
      <w:r w:rsidRPr="004C406F">
        <w:t>Metadata Register</w:t>
      </w:r>
      <w:r>
        <w:t>;</w:t>
      </w:r>
    </w:p>
    <w:p w14:paraId="5A9B3C81" w14:textId="1CF835A3" w:rsidR="00BC2898" w:rsidRDefault="00BC2898" w:rsidP="00D41401">
      <w:pPr>
        <w:pStyle w:val="Bullet2"/>
      </w:pPr>
      <w:r>
        <w:t>Data Producer Code Register.</w:t>
      </w:r>
    </w:p>
    <w:p w14:paraId="442A6B67" w14:textId="4CD851F7" w:rsidR="00BC2898" w:rsidRPr="004C406F" w:rsidRDefault="00BC2898" w:rsidP="00991AC9">
      <w:pPr>
        <w:pStyle w:val="Bullet2"/>
        <w:numPr>
          <w:ilvl w:val="0"/>
          <w:numId w:val="0"/>
        </w:numPr>
        <w:ind w:left="1134"/>
      </w:pPr>
      <w:r>
        <w:lastRenderedPageBreak/>
        <w:t>It is likely that IALA will come with a request for change to add registers</w:t>
      </w:r>
      <w:r w:rsidR="00991AC9">
        <w:t xml:space="preserve">, such as a </w:t>
      </w:r>
      <w:r>
        <w:t>User requirements register.</w:t>
      </w:r>
    </w:p>
    <w:p w14:paraId="2A671E38" w14:textId="77777777" w:rsidR="00BC2898" w:rsidRPr="00991AC9" w:rsidRDefault="00BC2898" w:rsidP="004C406F">
      <w:pPr>
        <w:pStyle w:val="Bullet1"/>
        <w:rPr>
          <w:lang w:val="en-AU"/>
        </w:rPr>
      </w:pPr>
      <w:r w:rsidRPr="00991AC9">
        <w:rPr>
          <w:lang w:val="en-AU"/>
        </w:rPr>
        <w:t xml:space="preserve">The </w:t>
      </w:r>
      <w:r w:rsidRPr="00991AC9">
        <w:rPr>
          <w:b/>
          <w:bCs/>
          <w:lang w:val="en-AU"/>
        </w:rPr>
        <w:t>Feature Concept Dictionary Register, Portrayal and Metadata Registers</w:t>
      </w:r>
      <w:r w:rsidRPr="00991AC9">
        <w:rPr>
          <w:lang w:val="en-AU"/>
        </w:rPr>
        <w:t xml:space="preserve"> are managed lists of items.  Selections from these three Registers are used to define Feature and Portrayal Catalogues used in individual product specifications.</w:t>
      </w:r>
    </w:p>
    <w:p w14:paraId="50FF0EFA" w14:textId="77777777" w:rsidR="00BC2898" w:rsidRPr="00F85B14" w:rsidRDefault="00BC2898" w:rsidP="004C406F">
      <w:pPr>
        <w:pStyle w:val="Bullet1"/>
        <w:rPr>
          <w:lang w:val="en-AU"/>
        </w:rPr>
      </w:pPr>
      <w:r w:rsidRPr="00F85B14">
        <w:rPr>
          <w:lang w:val="en-AU"/>
        </w:rPr>
        <w:t xml:space="preserve">The </w:t>
      </w:r>
      <w:r w:rsidRPr="00F85B14">
        <w:rPr>
          <w:b/>
          <w:bCs/>
          <w:lang w:val="en-AU"/>
        </w:rPr>
        <w:t>Product Specification Register</w:t>
      </w:r>
      <w:r w:rsidRPr="00F85B14">
        <w:rPr>
          <w:lang w:val="en-AU"/>
        </w:rPr>
        <w:t xml:space="preserve"> is a list of Product Specifications created by recognized organizations</w:t>
      </w:r>
      <w:r>
        <w:rPr>
          <w:lang w:val="en-AU"/>
        </w:rPr>
        <w:t>, which is currently confined to IHO Registry</w:t>
      </w:r>
      <w:r w:rsidRPr="00F85B14">
        <w:rPr>
          <w:lang w:val="en-AU"/>
        </w:rPr>
        <w:t xml:space="preserve"> based </w:t>
      </w:r>
      <w:r>
        <w:rPr>
          <w:lang w:val="en-AU"/>
        </w:rPr>
        <w:t>product s</w:t>
      </w:r>
      <w:r w:rsidRPr="00F85B14">
        <w:rPr>
          <w:lang w:val="en-AU"/>
        </w:rPr>
        <w:t>pecifications</w:t>
      </w:r>
      <w:r>
        <w:rPr>
          <w:lang w:val="en-AU"/>
        </w:rPr>
        <w:t>. It contains</w:t>
      </w:r>
      <w:r w:rsidRPr="00F85B14">
        <w:rPr>
          <w:lang w:val="en-AU"/>
        </w:rPr>
        <w:t xml:space="preserve"> meta</w:t>
      </w:r>
      <w:r>
        <w:rPr>
          <w:lang w:val="en-AU"/>
        </w:rPr>
        <w:t>data</w:t>
      </w:r>
      <w:r w:rsidRPr="00F85B14">
        <w:rPr>
          <w:lang w:val="en-AU"/>
        </w:rPr>
        <w:t xml:space="preserve"> about the content, purpose, version, loca</w:t>
      </w:r>
      <w:r>
        <w:rPr>
          <w:lang w:val="en-AU"/>
        </w:rPr>
        <w:t>tion and availability of those product s</w:t>
      </w:r>
      <w:r w:rsidRPr="00F85B14">
        <w:rPr>
          <w:lang w:val="en-AU"/>
        </w:rPr>
        <w:t>pecifications.</w:t>
      </w:r>
    </w:p>
    <w:p w14:paraId="63EE7558" w14:textId="77777777" w:rsidR="00BC2898" w:rsidRPr="00F85B14" w:rsidRDefault="00BC2898" w:rsidP="0005196A">
      <w:pPr>
        <w:pStyle w:val="Bullet1"/>
        <w:rPr>
          <w:lang w:val="en-AU"/>
        </w:rPr>
      </w:pPr>
      <w:r w:rsidRPr="00F85B14">
        <w:rPr>
          <w:lang w:val="en-AU"/>
        </w:rPr>
        <w:t xml:space="preserve">The </w:t>
      </w:r>
      <w:r w:rsidRPr="00F85B14">
        <w:rPr>
          <w:b/>
          <w:bCs/>
          <w:lang w:val="en-AU"/>
        </w:rPr>
        <w:t>Data Producer Code Register</w:t>
      </w:r>
      <w:r w:rsidRPr="00F85B14">
        <w:rPr>
          <w:lang w:val="en-AU"/>
        </w:rPr>
        <w:t xml:space="preserve"> is the authoritative list of the codes </w:t>
      </w:r>
      <w:r>
        <w:rPr>
          <w:lang w:val="en-AU"/>
        </w:rPr>
        <w:t>that</w:t>
      </w:r>
      <w:r w:rsidRPr="00F85B14">
        <w:rPr>
          <w:lang w:val="en-AU"/>
        </w:rPr>
        <w:t xml:space="preserve"> can,</w:t>
      </w:r>
      <w:r>
        <w:rPr>
          <w:lang w:val="en-AU"/>
        </w:rPr>
        <w:t xml:space="preserve"> if required, be stipulated in p</w:t>
      </w:r>
      <w:r w:rsidRPr="00F85B14">
        <w:rPr>
          <w:lang w:val="en-AU"/>
        </w:rPr>
        <w:t xml:space="preserve">roduct </w:t>
      </w:r>
      <w:r>
        <w:rPr>
          <w:lang w:val="en-AU"/>
        </w:rPr>
        <w:t>s</w:t>
      </w:r>
      <w:r w:rsidRPr="00F85B14">
        <w:rPr>
          <w:lang w:val="en-AU"/>
        </w:rPr>
        <w:t>pecifications to identify the producers of a particular data product.</w:t>
      </w:r>
      <w:r>
        <w:rPr>
          <w:lang w:val="en-AU"/>
        </w:rPr>
        <w:t xml:space="preserve">  This register is currently restricted to IHO products and so is not considered applicable for IALA’s purposes.</w:t>
      </w:r>
    </w:p>
    <w:p w14:paraId="4E1899B8" w14:textId="77777777" w:rsidR="00BC2898" w:rsidRPr="00C77BCC" w:rsidRDefault="00BC2898" w:rsidP="00C77BCC">
      <w:pPr>
        <w:pStyle w:val="Bullet1"/>
        <w:rPr>
          <w:b/>
          <w:lang w:val="en-AU"/>
        </w:rPr>
      </w:pPr>
      <w:bookmarkStart w:id="352" w:name="_Toc272598996"/>
      <w:r w:rsidRPr="00C77BCC">
        <w:rPr>
          <w:b/>
          <w:lang w:val="en-AU"/>
        </w:rPr>
        <w:t xml:space="preserve">Main and Supplementary </w:t>
      </w:r>
      <w:r>
        <w:rPr>
          <w:b/>
          <w:lang w:val="en-AU"/>
        </w:rPr>
        <w:t>Space</w:t>
      </w:r>
      <w:r w:rsidRPr="00C77BCC">
        <w:rPr>
          <w:b/>
          <w:lang w:val="en-AU"/>
        </w:rPr>
        <w:t>s</w:t>
      </w:r>
      <w:bookmarkEnd w:id="352"/>
      <w:r>
        <w:rPr>
          <w:b/>
          <w:lang w:val="en-AU"/>
        </w:rPr>
        <w:t>.</w:t>
      </w:r>
      <w:r w:rsidRPr="00C77BCC">
        <w:rPr>
          <w:b/>
          <w:lang w:val="en-AU"/>
        </w:rPr>
        <w:t xml:space="preserve"> </w:t>
      </w:r>
      <w:r>
        <w:rPr>
          <w:b/>
          <w:lang w:val="en-AU"/>
        </w:rPr>
        <w:t xml:space="preserve"> </w:t>
      </w:r>
      <w:r w:rsidRPr="00C77BCC">
        <w:rPr>
          <w:lang w:val="en-AU"/>
        </w:rPr>
        <w:t>Each of the Registers</w:t>
      </w:r>
      <w:r>
        <w:rPr>
          <w:lang w:val="en-AU"/>
        </w:rPr>
        <w:t xml:space="preserve"> above</w:t>
      </w:r>
      <w:r w:rsidRPr="00C77BCC">
        <w:rPr>
          <w:lang w:val="en-AU"/>
        </w:rPr>
        <w:t xml:space="preserve"> </w:t>
      </w:r>
      <w:r>
        <w:rPr>
          <w:lang w:val="en-AU"/>
        </w:rPr>
        <w:t>are</w:t>
      </w:r>
      <w:r w:rsidRPr="00C77BCC">
        <w:rPr>
          <w:lang w:val="en-AU"/>
        </w:rPr>
        <w:t xml:space="preserve"> </w:t>
      </w:r>
      <w:r>
        <w:rPr>
          <w:lang w:val="en-AU"/>
        </w:rPr>
        <w:t xml:space="preserve">currently </w:t>
      </w:r>
      <w:r w:rsidRPr="00C77BCC">
        <w:rPr>
          <w:lang w:val="en-AU"/>
        </w:rPr>
        <w:t>subdivided into:</w:t>
      </w:r>
    </w:p>
    <w:p w14:paraId="20CDFF23" w14:textId="77777777" w:rsidR="00BC2898" w:rsidRPr="004E020A" w:rsidRDefault="00BC2898" w:rsidP="004E020A">
      <w:pPr>
        <w:pStyle w:val="Bullet2"/>
      </w:pPr>
      <w:r w:rsidRPr="004E020A">
        <w:t xml:space="preserve">The Main </w:t>
      </w:r>
      <w:r>
        <w:t>Space</w:t>
      </w:r>
      <w:r w:rsidRPr="004E020A">
        <w:t xml:space="preserve"> of each Register is maintained by IHO for the purpose of directly supporting the official hydrographic products and services required to meet the chart and publications carriage requirements of the Convention on the Safety of Life at Sea (SOLAS);</w:t>
      </w:r>
    </w:p>
    <w:p w14:paraId="19C1ACA5" w14:textId="77777777" w:rsidR="00BC2898" w:rsidRDefault="00BC2898" w:rsidP="004E020A">
      <w:pPr>
        <w:pStyle w:val="Bullet2"/>
      </w:pPr>
      <w:r w:rsidRPr="004E020A">
        <w:t xml:space="preserve">The Supplementary </w:t>
      </w:r>
      <w:r>
        <w:t>Space</w:t>
      </w:r>
      <w:r w:rsidRPr="004E020A">
        <w:t xml:space="preserve"> of each Register allows organizations recognized by the IHO to register items not already included in the Main </w:t>
      </w:r>
      <w:r>
        <w:t>Space</w:t>
      </w:r>
      <w:r w:rsidRPr="004E020A">
        <w:t xml:space="preserve"> or </w:t>
      </w:r>
      <w:r>
        <w:t>items that</w:t>
      </w:r>
      <w:r w:rsidRPr="004E020A">
        <w:t xml:space="preserve"> extend</w:t>
      </w:r>
      <w:r>
        <w:t xml:space="preserve"> existing</w:t>
      </w:r>
      <w:r w:rsidRPr="004E020A">
        <w:t xml:space="preserve"> items in the Main </w:t>
      </w:r>
      <w:r>
        <w:t>Space</w:t>
      </w:r>
      <w:r w:rsidRPr="004E020A">
        <w:t>.</w:t>
      </w:r>
    </w:p>
    <w:p w14:paraId="360901FF" w14:textId="77777777" w:rsidR="00BC2898" w:rsidRPr="00240B4C" w:rsidRDefault="00BC2898" w:rsidP="00BF78FE">
      <w:pPr>
        <w:pStyle w:val="Heading2"/>
      </w:pPr>
      <w:bookmarkStart w:id="353" w:name="_Toc216674856"/>
      <w:bookmarkStart w:id="354" w:name="_Toc367953611"/>
      <w:bookmarkStart w:id="355" w:name="_Toc367954089"/>
      <w:r w:rsidRPr="00240B4C">
        <w:t>Acronyms</w:t>
      </w:r>
      <w:bookmarkEnd w:id="353"/>
      <w:bookmarkEnd w:id="354"/>
      <w:bookmarkEnd w:id="355"/>
    </w:p>
    <w:p w14:paraId="129E5521" w14:textId="77777777" w:rsidR="00BC2898" w:rsidRDefault="00BC2898" w:rsidP="00240B4C">
      <w:pPr>
        <w:tabs>
          <w:tab w:val="left" w:pos="1701"/>
        </w:tabs>
        <w:ind w:left="1701" w:hanging="1701"/>
      </w:pPr>
      <w:r>
        <w:t>AtoN</w:t>
      </w:r>
      <w:r>
        <w:tab/>
      </w:r>
      <w:r w:rsidRPr="00B0211F">
        <w:t>Aid</w:t>
      </w:r>
      <w:r>
        <w:t>(</w:t>
      </w:r>
      <w:r w:rsidRPr="00B0211F">
        <w:t>s</w:t>
      </w:r>
      <w:r>
        <w:t>)</w:t>
      </w:r>
      <w:r w:rsidRPr="00B0211F">
        <w:t xml:space="preserve"> to Navigation</w:t>
      </w:r>
    </w:p>
    <w:p w14:paraId="5F347D05" w14:textId="77777777" w:rsidR="00BC2898" w:rsidRDefault="00BC2898" w:rsidP="00240B4C">
      <w:pPr>
        <w:tabs>
          <w:tab w:val="left" w:pos="1701"/>
        </w:tabs>
        <w:ind w:left="1701" w:hanging="1701"/>
      </w:pPr>
      <w:r>
        <w:t>CMDS</w:t>
      </w:r>
      <w:r>
        <w:tab/>
      </w:r>
      <w:r w:rsidRPr="007076CB">
        <w:t>Common Maritime Data Structure</w:t>
      </w:r>
    </w:p>
    <w:p w14:paraId="7BAD2532" w14:textId="77777777" w:rsidR="00BC2898" w:rsidRDefault="00BC2898" w:rsidP="00240B4C">
      <w:pPr>
        <w:tabs>
          <w:tab w:val="left" w:pos="1701"/>
        </w:tabs>
        <w:ind w:left="1701" w:hanging="1701"/>
      </w:pPr>
      <w:r>
        <w:t>ENC</w:t>
      </w:r>
      <w:r>
        <w:tab/>
        <w:t>Electronic Nautical Chart</w:t>
      </w:r>
    </w:p>
    <w:p w14:paraId="3C78DD16" w14:textId="77777777" w:rsidR="00BC2898" w:rsidRDefault="00BC2898" w:rsidP="00240B4C">
      <w:pPr>
        <w:tabs>
          <w:tab w:val="left" w:pos="1701"/>
        </w:tabs>
        <w:ind w:left="1701" w:hanging="1701"/>
      </w:pPr>
      <w:r>
        <w:t>HDM</w:t>
      </w:r>
      <w:r>
        <w:tab/>
        <w:t>Harmonised Data Model</w:t>
      </w:r>
    </w:p>
    <w:p w14:paraId="03C65A74" w14:textId="77777777" w:rsidR="00BC2898" w:rsidRDefault="00BC2898" w:rsidP="00240B4C">
      <w:pPr>
        <w:tabs>
          <w:tab w:val="left" w:pos="1701"/>
        </w:tabs>
        <w:ind w:left="1701" w:hanging="1701"/>
      </w:pPr>
      <w:r>
        <w:t>HGDM</w:t>
      </w:r>
      <w:r>
        <w:tab/>
      </w:r>
      <w:r w:rsidRPr="007076CB">
        <w:t>IMO</w:t>
      </w:r>
      <w:r>
        <w:t>/IHO Harmonization</w:t>
      </w:r>
      <w:r w:rsidRPr="007076CB">
        <w:t xml:space="preserve"> Group on Data Modelling</w:t>
      </w:r>
    </w:p>
    <w:p w14:paraId="6B88D63A" w14:textId="77777777" w:rsidR="00BC2898" w:rsidRDefault="00BC2898" w:rsidP="00240B4C">
      <w:pPr>
        <w:tabs>
          <w:tab w:val="left" w:pos="1701"/>
        </w:tabs>
        <w:ind w:left="1701" w:hanging="1701"/>
      </w:pPr>
      <w:r>
        <w:t>IALA</w:t>
      </w:r>
      <w:r>
        <w:tab/>
        <w:t>International Association of Marine Aids to Navigation and Lighthouse Authorities</w:t>
      </w:r>
    </w:p>
    <w:p w14:paraId="7B8F50D9" w14:textId="77777777" w:rsidR="00BC2898" w:rsidRDefault="00BC2898" w:rsidP="00240B4C">
      <w:pPr>
        <w:tabs>
          <w:tab w:val="left" w:pos="1701"/>
        </w:tabs>
        <w:ind w:left="1701" w:hanging="1701"/>
      </w:pPr>
      <w:r>
        <w:t>IHO</w:t>
      </w:r>
      <w:r>
        <w:tab/>
        <w:t>International Hydrographic Organization</w:t>
      </w:r>
    </w:p>
    <w:p w14:paraId="441D96AF" w14:textId="77777777" w:rsidR="00BC2898" w:rsidRDefault="00BC2898" w:rsidP="00240B4C">
      <w:pPr>
        <w:tabs>
          <w:tab w:val="left" w:pos="1701"/>
        </w:tabs>
        <w:ind w:left="1701" w:hanging="1701"/>
      </w:pPr>
      <w:r>
        <w:t>IMO</w:t>
      </w:r>
      <w:r>
        <w:tab/>
        <w:t>International Maritime Organization</w:t>
      </w:r>
    </w:p>
    <w:p w14:paraId="3E2A892C" w14:textId="77777777" w:rsidR="00BC2898" w:rsidRDefault="00BC2898" w:rsidP="00240B4C">
      <w:pPr>
        <w:tabs>
          <w:tab w:val="left" w:pos="1701"/>
        </w:tabs>
        <w:ind w:left="1701" w:hanging="1701"/>
      </w:pPr>
      <w:r>
        <w:t>ISO</w:t>
      </w:r>
      <w:r>
        <w:tab/>
        <w:t>International Standards Organization</w:t>
      </w:r>
    </w:p>
    <w:p w14:paraId="00DD2F69" w14:textId="77777777" w:rsidR="00BC2898" w:rsidRDefault="00BC2898" w:rsidP="00240B4C">
      <w:pPr>
        <w:tabs>
          <w:tab w:val="left" w:pos="1701"/>
        </w:tabs>
        <w:ind w:left="1701" w:hanging="1701"/>
      </w:pPr>
      <w:r>
        <w:t>IWRAP</w:t>
      </w:r>
      <w:r>
        <w:tab/>
        <w:t>IALA Waterways Risk Assessment Program</w:t>
      </w:r>
    </w:p>
    <w:p w14:paraId="40707B21" w14:textId="77777777" w:rsidR="00BC2898" w:rsidRDefault="00BC2898" w:rsidP="00240B4C">
      <w:pPr>
        <w:tabs>
          <w:tab w:val="left" w:pos="1701"/>
        </w:tabs>
        <w:ind w:left="1701" w:hanging="1701"/>
      </w:pPr>
      <w:r>
        <w:t>MoU</w:t>
      </w:r>
      <w:r>
        <w:tab/>
        <w:t>Memorandum of Understanding</w:t>
      </w:r>
    </w:p>
    <w:p w14:paraId="36306C5E" w14:textId="77777777" w:rsidR="00BC2898" w:rsidRDefault="00BC2898" w:rsidP="00240B4C">
      <w:pPr>
        <w:tabs>
          <w:tab w:val="left" w:pos="1701"/>
        </w:tabs>
        <w:ind w:left="1701" w:hanging="1701"/>
      </w:pPr>
      <w:r>
        <w:t>NAV</w:t>
      </w:r>
      <w:r>
        <w:tab/>
        <w:t>IMO Sub-Committee on Safety of Navigation</w:t>
      </w:r>
    </w:p>
    <w:p w14:paraId="7ABA2D1C" w14:textId="77777777" w:rsidR="00BC2898" w:rsidRDefault="00BC2898" w:rsidP="00240B4C">
      <w:pPr>
        <w:tabs>
          <w:tab w:val="left" w:pos="1701"/>
        </w:tabs>
        <w:ind w:left="1701" w:hanging="1701"/>
        <w:rPr>
          <w:rFonts w:cs="Arial"/>
        </w:rPr>
      </w:pPr>
      <w:r>
        <w:t>TSMAD</w:t>
      </w:r>
      <w:r>
        <w:tab/>
      </w:r>
      <w:r w:rsidRPr="008378C9">
        <w:t>T</w:t>
      </w:r>
      <w:r w:rsidRPr="008378C9">
        <w:rPr>
          <w:rFonts w:cs="Arial"/>
        </w:rPr>
        <w:t>ransfer Standard Maintenance and Applications Development working group</w:t>
      </w:r>
    </w:p>
    <w:p w14:paraId="536178A4" w14:textId="77777777" w:rsidR="00BC2898" w:rsidRDefault="00BC2898" w:rsidP="00240B4C">
      <w:pPr>
        <w:tabs>
          <w:tab w:val="left" w:pos="1701"/>
        </w:tabs>
        <w:ind w:left="1701" w:hanging="1701"/>
        <w:rPr>
          <w:rFonts w:cs="Arial"/>
        </w:rPr>
      </w:pPr>
      <w:r>
        <w:rPr>
          <w:rFonts w:cs="Arial"/>
        </w:rPr>
        <w:t>SN Circ.</w:t>
      </w:r>
      <w:r>
        <w:rPr>
          <w:rFonts w:cs="Arial"/>
        </w:rPr>
        <w:tab/>
        <w:t>Safety of Navigation Circular (IMO)</w:t>
      </w:r>
    </w:p>
    <w:p w14:paraId="5D5E13F4" w14:textId="77777777" w:rsidR="00BC2898" w:rsidRDefault="00BC2898" w:rsidP="00240B4C">
      <w:pPr>
        <w:tabs>
          <w:tab w:val="left" w:pos="1701"/>
        </w:tabs>
        <w:ind w:left="1701" w:hanging="1701"/>
        <w:rPr>
          <w:rFonts w:cs="Arial"/>
        </w:rPr>
      </w:pPr>
      <w:r>
        <w:rPr>
          <w:rFonts w:cs="Arial"/>
        </w:rPr>
        <w:t>S-99</w:t>
      </w:r>
      <w:r>
        <w:rPr>
          <w:rFonts w:cs="Arial"/>
        </w:rPr>
        <w:tab/>
      </w:r>
      <w:r w:rsidRPr="00302613">
        <w:t>Operational procedures for the organisation and management of the S-100 Geospatial Information Registry, January 2011</w:t>
      </w:r>
    </w:p>
    <w:p w14:paraId="7D305273" w14:textId="77777777" w:rsidR="00BC2898" w:rsidRDefault="00BC2898" w:rsidP="00240B4C">
      <w:pPr>
        <w:tabs>
          <w:tab w:val="left" w:pos="1701"/>
        </w:tabs>
        <w:ind w:left="1701" w:hanging="1701"/>
      </w:pPr>
      <w:r>
        <w:rPr>
          <w:rFonts w:cs="Arial"/>
        </w:rPr>
        <w:t>S-100</w:t>
      </w:r>
      <w:r>
        <w:rPr>
          <w:rFonts w:cs="Arial"/>
        </w:rPr>
        <w:tab/>
      </w:r>
      <w:r w:rsidRPr="00302613">
        <w:t>Universal Hydrographic Data Mode</w:t>
      </w:r>
      <w:r>
        <w:t>l</w:t>
      </w:r>
    </w:p>
    <w:p w14:paraId="41D80BAD" w14:textId="77777777" w:rsidR="00BC2898" w:rsidRDefault="00BC2898" w:rsidP="00240B4C">
      <w:pPr>
        <w:tabs>
          <w:tab w:val="left" w:pos="1701"/>
        </w:tabs>
        <w:ind w:left="1701" w:hanging="1701"/>
      </w:pPr>
      <w:r>
        <w:t>VTS</w:t>
      </w:r>
      <w:r>
        <w:tab/>
        <w:t>Vessel Traffic Services</w:t>
      </w:r>
    </w:p>
    <w:p w14:paraId="1844B61B" w14:textId="77777777" w:rsidR="00BC2898" w:rsidRPr="00F137EA" w:rsidRDefault="00BC2898" w:rsidP="00241649">
      <w:pPr>
        <w:tabs>
          <w:tab w:val="left" w:pos="1701"/>
        </w:tabs>
        <w:ind w:left="1701" w:hanging="1701"/>
      </w:pPr>
      <w:r>
        <w:t>WWRN</w:t>
      </w:r>
      <w:r>
        <w:tab/>
        <w:t>World-Wide RadioNavigation</w:t>
      </w:r>
    </w:p>
    <w:p w14:paraId="1F0ADD83" w14:textId="0313EE3E" w:rsidR="00BC2898" w:rsidRDefault="00BC2898" w:rsidP="00BF78FE">
      <w:pPr>
        <w:pStyle w:val="Heading1"/>
      </w:pPr>
      <w:bookmarkStart w:id="356" w:name="_Toc216674857"/>
      <w:bookmarkStart w:id="357" w:name="_Toc367953612"/>
      <w:bookmarkStart w:id="358" w:name="_Toc367954090"/>
      <w:r>
        <w:t>R</w:t>
      </w:r>
      <w:r w:rsidR="00D41401">
        <w:t>eferences</w:t>
      </w:r>
      <w:bookmarkEnd w:id="356"/>
      <w:bookmarkEnd w:id="357"/>
      <w:bookmarkEnd w:id="358"/>
    </w:p>
    <w:p w14:paraId="7EE0AACD" w14:textId="77777777" w:rsidR="00BC2898" w:rsidRDefault="00BC2898" w:rsidP="004F026F">
      <w:pPr>
        <w:pStyle w:val="References"/>
      </w:pPr>
      <w:r>
        <w:t xml:space="preserve">IHO </w:t>
      </w:r>
      <w:r w:rsidRPr="00302613">
        <w:t>S-99 Operational procedures for the organisation and management of the S-100 Geospatial Information Registry, January 2011.</w:t>
      </w:r>
    </w:p>
    <w:p w14:paraId="0C056DDE" w14:textId="77777777" w:rsidR="00BC2898" w:rsidRDefault="00BC2898" w:rsidP="00D8462C">
      <w:pPr>
        <w:pStyle w:val="References"/>
      </w:pPr>
      <w:r>
        <w:t xml:space="preserve">IHO </w:t>
      </w:r>
      <w:r w:rsidRPr="00302613">
        <w:t>S-100</w:t>
      </w:r>
      <w:r>
        <w:t xml:space="preserve"> </w:t>
      </w:r>
      <w:r w:rsidRPr="00302613">
        <w:t>Universal Hydrographic Data Model, January 2010.</w:t>
      </w:r>
    </w:p>
    <w:p w14:paraId="475486A2" w14:textId="77777777" w:rsidR="00BC2898" w:rsidRDefault="00BC2898" w:rsidP="00217016">
      <w:pPr>
        <w:pStyle w:val="References"/>
      </w:pPr>
      <w:r>
        <w:t>ISO 19115 Geographic Information – Metadata, 2003.</w:t>
      </w:r>
    </w:p>
    <w:p w14:paraId="6771B2D0" w14:textId="1858F843" w:rsidR="005242F2" w:rsidRPr="00217016" w:rsidRDefault="005242F2" w:rsidP="00217016">
      <w:pPr>
        <w:pStyle w:val="References"/>
      </w:pPr>
      <w:r>
        <w:t xml:space="preserve">IALA Guideline </w:t>
      </w:r>
      <w:r>
        <w:rPr>
          <w:i/>
        </w:rPr>
        <w:t>On Producing an IALA S-100 Product Specification.</w:t>
      </w:r>
    </w:p>
    <w:p w14:paraId="10BDDC68" w14:textId="77777777" w:rsidR="00BC2898" w:rsidRDefault="00BC2898">
      <w:pPr>
        <w:rPr>
          <w:szCs w:val="20"/>
        </w:rPr>
      </w:pPr>
      <w:r>
        <w:br w:type="page"/>
      </w:r>
    </w:p>
    <w:p w14:paraId="5EBD364E" w14:textId="77777777" w:rsidR="00BC2898" w:rsidRPr="00371BEF" w:rsidRDefault="00BC2898" w:rsidP="00BF78FE">
      <w:pPr>
        <w:pStyle w:val="Annex"/>
      </w:pPr>
      <w:bookmarkStart w:id="359" w:name="_Toc191700871"/>
      <w:bookmarkStart w:id="360" w:name="_Ref213623872"/>
      <w:bookmarkStart w:id="361" w:name="_Toc216674858"/>
      <w:bookmarkStart w:id="362" w:name="_Toc367953613"/>
      <w:bookmarkStart w:id="363" w:name="_Toc367954091"/>
      <w:commentRangeStart w:id="364"/>
      <w:r>
        <w:lastRenderedPageBreak/>
        <w:t>Extract from ISO19115</w:t>
      </w:r>
      <w:bookmarkEnd w:id="359"/>
      <w:bookmarkEnd w:id="360"/>
      <w:bookmarkEnd w:id="361"/>
      <w:bookmarkEnd w:id="362"/>
      <w:bookmarkEnd w:id="363"/>
      <w:commentRangeEnd w:id="364"/>
      <w:r w:rsidR="003A0D2D">
        <w:rPr>
          <w:rStyle w:val="CommentReference"/>
          <w:rFonts w:eastAsia="Times New Roman"/>
          <w:b w:val="0"/>
          <w:bCs w:val="0"/>
          <w:caps w:val="0"/>
          <w:snapToGrid/>
          <w:kern w:val="0"/>
          <w:lang w:val="nl-NL"/>
        </w:rPr>
        <w:commentReference w:id="364"/>
      </w:r>
    </w:p>
    <w:p w14:paraId="1BD934D7" w14:textId="77777777" w:rsidR="00BC2898" w:rsidRPr="00ED018C" w:rsidRDefault="00BC2898" w:rsidP="00DE68FF">
      <w:pPr>
        <w:pStyle w:val="BodyText"/>
      </w:pPr>
      <w:r w:rsidRPr="00ED018C">
        <w:t>The ISO 19115 International Standard defines an extensive set of metadata elements; typically only a subset of the full number of elements is used for any particular product specification.  However, it is essential that a basic minimum number of metadata element</w:t>
      </w:r>
      <w:r>
        <w:t>s be maintained for a dataset.</w:t>
      </w:r>
    </w:p>
    <w:p w14:paraId="76CCE229" w14:textId="77777777" w:rsidR="00BC2898" w:rsidRPr="00ED018C" w:rsidRDefault="00BC2898" w:rsidP="00DE68FF">
      <w:pPr>
        <w:pStyle w:val="BodyText"/>
      </w:pPr>
      <w:r w:rsidRPr="00ED018C">
        <w:t>Listed are the core metadata elements required to identify a dataset, typically for catalogue purposes.  This list contains metadata elements answering the following questions:  “Does a dataset on a specific topic exist (‘what’)?”, “For a specific place (‘where’)?”, “For a specific date or period (‘when’)?” and “A point of contact to learn more about or order the dataset (‘who’)?”.  Using the recommended optional elements in ISO/DIS 19115 addition to the mandatory elements will increase interoperability, allowing users to understand without ambiguity the geographic data and the related metadata provided by either the producer or the distributor.  Dataset metadata profiles of this International Standard shall include this core.</w:t>
      </w:r>
    </w:p>
    <w:p w14:paraId="2D0D38BB" w14:textId="77777777" w:rsidR="00BC2898" w:rsidRPr="00ED018C" w:rsidRDefault="00BC2898" w:rsidP="00DE68FF">
      <w:pPr>
        <w:pStyle w:val="BodyText"/>
      </w:pPr>
      <w:r w:rsidRPr="00ED018C">
        <w:t>Metadata entity set information consists of the entity (UML class) MD_Metadata, which is mandatory. The MD_Metadata entity contains both mandatory and optional metadata elements (UML attributes). The MD_Metadata entity is an aggregate of the following entities (which are further explained in the following subclauses):</w:t>
      </w:r>
    </w:p>
    <w:p w14:paraId="6F461EE5" w14:textId="77777777" w:rsidR="00BC2898" w:rsidRPr="00ED018C" w:rsidRDefault="00BC2898" w:rsidP="00B21362">
      <w:r w:rsidRPr="00ED018C">
        <w:t>• MD_Identification</w:t>
      </w:r>
    </w:p>
    <w:p w14:paraId="701C2389" w14:textId="77777777" w:rsidR="00BC2898" w:rsidRPr="00ED018C" w:rsidRDefault="00BC2898" w:rsidP="00B21362">
      <w:r w:rsidRPr="00ED018C">
        <w:t>• MD_Constraints</w:t>
      </w:r>
    </w:p>
    <w:p w14:paraId="028C31CA" w14:textId="77777777" w:rsidR="00BC2898" w:rsidRPr="00ED018C" w:rsidRDefault="00BC2898" w:rsidP="00B21362">
      <w:r w:rsidRPr="00ED018C">
        <w:t>• DQ_DataQuality</w:t>
      </w:r>
      <w:r>
        <w:t xml:space="preserve">      </w:t>
      </w:r>
    </w:p>
    <w:p w14:paraId="575EBEF7" w14:textId="77777777" w:rsidR="00BC2898" w:rsidRPr="00ED018C" w:rsidRDefault="00BC2898" w:rsidP="00B21362">
      <w:r w:rsidRPr="00ED018C">
        <w:t>• MD_MaintenanceInformation</w:t>
      </w:r>
    </w:p>
    <w:p w14:paraId="68D0E67E" w14:textId="77777777" w:rsidR="00BC2898" w:rsidRPr="00ED018C" w:rsidRDefault="00BC2898" w:rsidP="00B21362">
      <w:r w:rsidRPr="00ED018C">
        <w:t>• MD_SpatialRepresentation</w:t>
      </w:r>
    </w:p>
    <w:p w14:paraId="31275BAC" w14:textId="77777777" w:rsidR="00BC2898" w:rsidRPr="00ED018C" w:rsidRDefault="00BC2898" w:rsidP="00B21362">
      <w:r w:rsidRPr="00ED018C">
        <w:t>• MD_ReferenceSystem</w:t>
      </w:r>
    </w:p>
    <w:p w14:paraId="4DF49E8A" w14:textId="77777777" w:rsidR="00BC2898" w:rsidRPr="00ED018C" w:rsidRDefault="00BC2898" w:rsidP="00B21362">
      <w:r w:rsidRPr="00ED018C">
        <w:t>• MD_ContentInformation</w:t>
      </w:r>
    </w:p>
    <w:p w14:paraId="3C72F1CB" w14:textId="77777777" w:rsidR="00BC2898" w:rsidRPr="00ED018C" w:rsidRDefault="00BC2898" w:rsidP="00B21362">
      <w:r w:rsidRPr="00ED018C">
        <w:t>• MD_PortrayalCatalogueReference</w:t>
      </w:r>
    </w:p>
    <w:p w14:paraId="20B2D489" w14:textId="77777777" w:rsidR="00BC2898" w:rsidRPr="00ED018C" w:rsidRDefault="00BC2898" w:rsidP="00B21362">
      <w:r w:rsidRPr="00ED018C">
        <w:t>• MD_Distribution</w:t>
      </w:r>
    </w:p>
    <w:p w14:paraId="079052CE" w14:textId="77777777" w:rsidR="00BC2898" w:rsidRPr="00ED018C" w:rsidRDefault="00BC2898" w:rsidP="00B21362">
      <w:r w:rsidRPr="00ED018C">
        <w:t>• MD_MetadataExtensionInformation</w:t>
      </w:r>
    </w:p>
    <w:p w14:paraId="46C563CE" w14:textId="77777777" w:rsidR="00BC2898" w:rsidRPr="00ED018C" w:rsidRDefault="00BC2898" w:rsidP="00B21362">
      <w:r w:rsidRPr="00ED018C">
        <w:t>• MD_ApplicationSchemaInformation</w:t>
      </w:r>
    </w:p>
    <w:p w14:paraId="1D92ADCE" w14:textId="77777777" w:rsidR="00BC2898" w:rsidRPr="00ED018C" w:rsidRDefault="00BC2898" w:rsidP="00B21362"/>
    <w:p w14:paraId="1F2274C1" w14:textId="77777777" w:rsidR="00BC2898" w:rsidRPr="00ED018C" w:rsidRDefault="00BC2898" w:rsidP="00217016">
      <w:pPr>
        <w:pStyle w:val="BodyText"/>
      </w:pPr>
      <w:r w:rsidRPr="00ED018C">
        <w:t>ISO 19115:2003 defines the conceptual model required for describing geographic information and services. It provides information about the identification, the extent, the quality, the spatial and temporal schema, spatial reference, and distribution of digital geographic data.</w:t>
      </w:r>
    </w:p>
    <w:p w14:paraId="07E5DD71" w14:textId="77777777" w:rsidR="00BC2898" w:rsidRDefault="00BC2898" w:rsidP="00217016">
      <w:pPr>
        <w:pStyle w:val="BodyText"/>
      </w:pPr>
      <w:r w:rsidRPr="00ED018C">
        <w:t>The 19115 international metadata standard defines the mandatory and conditional metadata sections, metadata entities, and metadata elements; the minimum set of metadata required to serve the full range of metadata applications (data discovery, determining data fitness for use, data access, data transfer, and use of digital data); optional metadata elements - to allow for a more extensive standard description of geographic data, if required; a method for extending metadata to fit specialized needs.</w:t>
      </w:r>
    </w:p>
    <w:sectPr w:rsidR="00BC2898" w:rsidSect="009E559D">
      <w:headerReference w:type="default" r:id="rId21"/>
      <w:footerReference w:type="default" r:id="rId22"/>
      <w:headerReference w:type="first" r:id="rId23"/>
      <w:pgSz w:w="11906" w:h="16838" w:code="9"/>
      <w:pgMar w:top="1134" w:right="1134" w:bottom="1134" w:left="1134"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9" w:author="Nick Ward" w:date="2015-09-17T18:11:00Z" w:initials="NW">
    <w:p w14:paraId="2E7F1C35" w14:textId="42E0606B" w:rsidR="005A08C8" w:rsidRDefault="005A08C8">
      <w:pPr>
        <w:pStyle w:val="CommentText"/>
      </w:pPr>
      <w:r>
        <w:rPr>
          <w:rStyle w:val="CommentReference"/>
        </w:rPr>
        <w:annotationRef/>
      </w:r>
      <w:r>
        <w:t>Do we need to change this diagram, now there is no longer a distinction between Main Registrs and Supplementary Registers?</w:t>
      </w:r>
    </w:p>
  </w:comment>
  <w:comment w:id="81" w:author="Peter H" w:date="2014-10-15T15:13:00Z" w:initials="PH">
    <w:p w14:paraId="7F3A81F5" w14:textId="31DDC702" w:rsidR="005A08C8" w:rsidRPr="00603753" w:rsidRDefault="005A08C8">
      <w:pPr>
        <w:pStyle w:val="CommentText"/>
        <w:rPr>
          <w:lang w:val="en-GB"/>
        </w:rPr>
      </w:pPr>
      <w:r>
        <w:rPr>
          <w:rStyle w:val="CommentReference"/>
        </w:rPr>
        <w:annotationRef/>
      </w:r>
      <w:r w:rsidRPr="00603753">
        <w:rPr>
          <w:lang w:val="en-GB"/>
        </w:rPr>
        <w:t>Check table, possible confusion between domain and fields.</w:t>
      </w:r>
    </w:p>
  </w:comment>
  <w:comment w:id="95" w:author="Nick Ward" w:date="2015-09-17T10:50:00Z" w:initials="NW">
    <w:p w14:paraId="6D0FCD31" w14:textId="6B17CC67" w:rsidR="005A08C8" w:rsidRDefault="005A08C8">
      <w:pPr>
        <w:pStyle w:val="CommentText"/>
      </w:pPr>
      <w:r>
        <w:rPr>
          <w:rStyle w:val="CommentReference"/>
        </w:rPr>
        <w:annotationRef/>
      </w:r>
      <w:r>
        <w:t>Domain replaced with field to avoid this confusion</w:t>
      </w:r>
    </w:p>
  </w:comment>
  <w:comment w:id="146" w:author="Peter H" w:date="2014-10-16T11:37:00Z" w:initials="PH">
    <w:p w14:paraId="3D7C9BCD" w14:textId="5928CAE7" w:rsidR="005A08C8" w:rsidRDefault="005A08C8">
      <w:pPr>
        <w:pStyle w:val="CommentText"/>
      </w:pPr>
      <w:r>
        <w:rPr>
          <w:rStyle w:val="CommentReference"/>
        </w:rPr>
        <w:annotationRef/>
      </w:r>
      <w:r>
        <w:t>Procedure on setting op Task groups for Product Specifications</w:t>
      </w:r>
    </w:p>
  </w:comment>
  <w:comment w:id="147" w:author="Nick Ward" w:date="2015-09-17T11:09:00Z" w:initials="NW">
    <w:p w14:paraId="49D95DD3" w14:textId="65809D1B" w:rsidR="005A08C8" w:rsidRDefault="005A08C8">
      <w:pPr>
        <w:pStyle w:val="CommentText"/>
      </w:pPr>
      <w:r>
        <w:rPr>
          <w:rStyle w:val="CommentReference"/>
        </w:rPr>
        <w:annotationRef/>
      </w:r>
      <w:r>
        <w:t>Added under 6.1.2.3</w:t>
      </w:r>
    </w:p>
  </w:comment>
  <w:comment w:id="166" w:author="Peter H" w:date="2014-10-15T15:14:00Z" w:initials="PH">
    <w:p w14:paraId="19649763" w14:textId="015A0FCD" w:rsidR="005A08C8" w:rsidRPr="00603753" w:rsidRDefault="005A08C8">
      <w:pPr>
        <w:pStyle w:val="CommentText"/>
        <w:rPr>
          <w:lang w:val="en-GB"/>
        </w:rPr>
      </w:pPr>
      <w:r>
        <w:rPr>
          <w:rStyle w:val="CommentReference"/>
        </w:rPr>
        <w:annotationRef/>
      </w:r>
      <w:r w:rsidRPr="00603753">
        <w:rPr>
          <w:lang w:val="en-GB"/>
        </w:rPr>
        <w:t>Ad Role and resp</w:t>
      </w:r>
      <w:r>
        <w:rPr>
          <w:lang w:val="en-GB"/>
        </w:rPr>
        <w:t>onsibility with regards to doma</w:t>
      </w:r>
      <w:r w:rsidRPr="00603753">
        <w:rPr>
          <w:lang w:val="en-GB"/>
        </w:rPr>
        <w:t>ins  management.</w:t>
      </w:r>
    </w:p>
  </w:comment>
  <w:comment w:id="184" w:author="Peter H" w:date="2014-10-15T15:15:00Z" w:initials="PH">
    <w:p w14:paraId="771CD20F" w14:textId="2B16E703" w:rsidR="005A08C8" w:rsidRDefault="005A08C8">
      <w:pPr>
        <w:pStyle w:val="CommentText"/>
      </w:pPr>
      <w:r>
        <w:rPr>
          <w:rStyle w:val="CommentReference"/>
        </w:rPr>
        <w:annotationRef/>
      </w:r>
      <w:r>
        <w:t>Indicate relation with WG1?</w:t>
      </w:r>
    </w:p>
  </w:comment>
  <w:comment w:id="185" w:author="Nick Ward" w:date="2015-09-17T18:36:00Z" w:initials="NW">
    <w:p w14:paraId="0D47A881" w14:textId="0B89513B" w:rsidR="005A08C8" w:rsidRDefault="005A08C8">
      <w:pPr>
        <w:pStyle w:val="CommentText"/>
      </w:pPr>
      <w:r>
        <w:rPr>
          <w:rStyle w:val="CommentReference"/>
        </w:rPr>
        <w:annotationRef/>
      </w:r>
      <w:r>
        <w:t>In 6.1.1.1</w:t>
      </w:r>
    </w:p>
  </w:comment>
  <w:comment w:id="195" w:author="Nick Ward" w:date="2015-09-18T09:02:00Z" w:initials="NW">
    <w:p w14:paraId="5E0C298A" w14:textId="00283890" w:rsidR="0070667C" w:rsidRDefault="0070667C">
      <w:pPr>
        <w:pStyle w:val="CommentText"/>
      </w:pPr>
      <w:r>
        <w:rPr>
          <w:rStyle w:val="CommentReference"/>
        </w:rPr>
        <w:annotationRef/>
      </w:r>
      <w:r>
        <w:t>Administrator used throughout, for consistency</w:t>
      </w:r>
    </w:p>
  </w:comment>
  <w:comment w:id="201" w:author="Peter H" w:date="2014-10-15T15:19:00Z" w:initials="PH">
    <w:p w14:paraId="6A2E1B49" w14:textId="2BB7D251" w:rsidR="005A08C8" w:rsidRPr="00A87EC4" w:rsidRDefault="005A08C8">
      <w:pPr>
        <w:pStyle w:val="CommentText"/>
        <w:rPr>
          <w:lang w:val="en-GB"/>
        </w:rPr>
      </w:pPr>
      <w:r>
        <w:rPr>
          <w:rStyle w:val="CommentReference"/>
        </w:rPr>
        <w:annotationRef/>
      </w:r>
      <w:r w:rsidRPr="00A87EC4">
        <w:rPr>
          <w:lang w:val="en-GB"/>
        </w:rPr>
        <w:t xml:space="preserve">Make a check with priority of </w:t>
      </w:r>
      <w:r>
        <w:rPr>
          <w:lang w:val="en-GB"/>
        </w:rPr>
        <w:t xml:space="preserve">MSP’s as set in SIP </w:t>
      </w:r>
    </w:p>
  </w:comment>
  <w:comment w:id="211" w:author="Nick Ward" w:date="2015-04-23T08:45:00Z" w:initials="NW">
    <w:p w14:paraId="7922FEEC" w14:textId="1B7F17BC" w:rsidR="005A08C8" w:rsidRDefault="005A08C8">
      <w:pPr>
        <w:pStyle w:val="CommentText"/>
      </w:pPr>
      <w:r>
        <w:rPr>
          <w:rStyle w:val="CommentReference"/>
        </w:rPr>
        <w:annotationRef/>
      </w:r>
      <w:r>
        <w:t>This interchange with IHO on proposals is probably unnecessary and not wanted by IHO. IALA should be able to manage proposals itself.</w:t>
      </w:r>
    </w:p>
  </w:comment>
  <w:comment w:id="222" w:author="Peter H" w:date="2014-10-15T15:21:00Z" w:initials="PH">
    <w:p w14:paraId="2867B6DA" w14:textId="2BECE39A" w:rsidR="005A08C8" w:rsidRPr="00B368FB" w:rsidRDefault="005A08C8">
      <w:pPr>
        <w:pStyle w:val="CommentText"/>
        <w:rPr>
          <w:lang w:val="en-GB"/>
        </w:rPr>
      </w:pPr>
      <w:r>
        <w:rPr>
          <w:rStyle w:val="CommentReference"/>
        </w:rPr>
        <w:annotationRef/>
      </w:r>
      <w:r w:rsidRPr="00B368FB">
        <w:rPr>
          <w:lang w:val="en-GB"/>
        </w:rPr>
        <w:t>Should The harmonisation aspects be part of this proces</w:t>
      </w:r>
      <w:r>
        <w:rPr>
          <w:lang w:val="en-GB"/>
        </w:rPr>
        <w:t>s</w:t>
      </w:r>
      <w:r w:rsidRPr="00B368FB">
        <w:rPr>
          <w:lang w:val="en-GB"/>
        </w:rPr>
        <w:t xml:space="preserve">. </w:t>
      </w:r>
      <w:r>
        <w:rPr>
          <w:lang w:val="en-GB"/>
        </w:rPr>
        <w:t>This seems rather administrative..</w:t>
      </w:r>
    </w:p>
  </w:comment>
  <w:comment w:id="226" w:author="Nick Ward" w:date="2015-09-18T09:11:00Z" w:initials="NW">
    <w:p w14:paraId="2CD46434" w14:textId="1B91B266" w:rsidR="00BD65E0" w:rsidRDefault="00BD65E0">
      <w:pPr>
        <w:pStyle w:val="CommentText"/>
      </w:pPr>
      <w:r>
        <w:rPr>
          <w:rStyle w:val="CommentReference"/>
        </w:rPr>
        <w:annotationRef/>
      </w:r>
      <w:r>
        <w:t>IHO may no longer require this intervention process, but it can be left in for now</w:t>
      </w:r>
    </w:p>
  </w:comment>
  <w:comment w:id="313" w:author="Nick Ward" w:date="2015-09-18T09:19:00Z" w:initials="NW">
    <w:p w14:paraId="32DBD3A4" w14:textId="4AB2608A" w:rsidR="00F31188" w:rsidRDefault="00F31188">
      <w:pPr>
        <w:pStyle w:val="CommentText"/>
      </w:pPr>
      <w:r>
        <w:rPr>
          <w:rStyle w:val="CommentReference"/>
        </w:rPr>
        <w:annotationRef/>
      </w:r>
      <w:r>
        <w:t>The first part of this has already been set out. The second is not appropriate to the IALA organization (no separate Register Managers)</w:t>
      </w:r>
    </w:p>
  </w:comment>
  <w:comment w:id="318" w:author="Nick Ward" w:date="2015-09-20T19:56:00Z" w:initials="NW">
    <w:p w14:paraId="53222CFD" w14:textId="5D18D52D" w:rsidR="000A1DDD" w:rsidRDefault="000A1DDD">
      <w:pPr>
        <w:pStyle w:val="CommentText"/>
      </w:pPr>
      <w:r>
        <w:rPr>
          <w:rStyle w:val="CommentReference"/>
        </w:rPr>
        <w:annotationRef/>
      </w:r>
      <w:r>
        <w:t>There seems to be a box missing</w:t>
      </w:r>
    </w:p>
  </w:comment>
  <w:comment w:id="324" w:author="Nick Ward" w:date="2015-04-23T08:49:00Z" w:initials="NW">
    <w:p w14:paraId="29929B10" w14:textId="056D64B9" w:rsidR="005A08C8" w:rsidRDefault="005A08C8">
      <w:pPr>
        <w:pStyle w:val="CommentText"/>
      </w:pPr>
      <w:r>
        <w:rPr>
          <w:rStyle w:val="CommentReference"/>
        </w:rPr>
        <w:annotationRef/>
      </w:r>
      <w:r>
        <w:t>This section and the flow diagrams will need to be changed. In particular, we seem to be imposing requirements on the (IHO) Registry Manager. We cannot do that.</w:t>
      </w:r>
      <w:r w:rsidR="000A1DDD">
        <w:t xml:space="preserve"> Can we just remove 6.5.7, 6.5.8 &amp; 6.5.9? They are processes for the Register Manager, not for IALA</w:t>
      </w:r>
    </w:p>
  </w:comment>
  <w:comment w:id="346" w:author="Nick Ward" w:date="2015-09-20T20:00:00Z" w:initials="NW">
    <w:p w14:paraId="11EF19B0" w14:textId="4541BE76" w:rsidR="000A1DDD" w:rsidRDefault="000A1DDD">
      <w:pPr>
        <w:pStyle w:val="CommentText"/>
      </w:pPr>
      <w:r>
        <w:rPr>
          <w:rStyle w:val="CommentReference"/>
        </w:rPr>
        <w:annotationRef/>
      </w:r>
      <w:r>
        <w:t>7.1 is all from S-100 and S-99. Do we need it?</w:t>
      </w:r>
    </w:p>
  </w:comment>
  <w:comment w:id="364" w:author="Nick Ward" w:date="2015-04-23T08:50:00Z" w:initials="NW">
    <w:p w14:paraId="6B0F122A" w14:textId="69E9527A" w:rsidR="005A08C8" w:rsidRDefault="005A08C8">
      <w:pPr>
        <w:pStyle w:val="CommentText"/>
      </w:pPr>
      <w:r>
        <w:rPr>
          <w:rStyle w:val="CommentReference"/>
        </w:rPr>
        <w:annotationRef/>
      </w:r>
      <w:r>
        <w:t>Is this annex required in this guideline? It should be in G-1106, if it is not already.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7F1C35" w15:done="0"/>
  <w15:commentEx w15:paraId="7F3A81F5" w15:done="0"/>
  <w15:commentEx w15:paraId="6D0FCD31" w15:done="0"/>
  <w15:commentEx w15:paraId="3D7C9BCD" w15:done="0"/>
  <w15:commentEx w15:paraId="49D95DD3" w15:paraIdParent="3D7C9BCD" w15:done="0"/>
  <w15:commentEx w15:paraId="19649763" w15:done="0"/>
  <w15:commentEx w15:paraId="771CD20F" w15:done="0"/>
  <w15:commentEx w15:paraId="0D47A881" w15:paraIdParent="771CD20F" w15:done="0"/>
  <w15:commentEx w15:paraId="5E0C298A" w15:done="0"/>
  <w15:commentEx w15:paraId="6A2E1B49" w15:done="0"/>
  <w15:commentEx w15:paraId="7922FEEC" w15:done="0"/>
  <w15:commentEx w15:paraId="2867B6DA" w15:done="0"/>
  <w15:commentEx w15:paraId="2CD46434" w15:done="0"/>
  <w15:commentEx w15:paraId="32DBD3A4" w15:done="0"/>
  <w15:commentEx w15:paraId="53222CFD" w15:done="0"/>
  <w15:commentEx w15:paraId="29929B10" w15:done="0"/>
  <w15:commentEx w15:paraId="11EF19B0" w15:done="0"/>
  <w15:commentEx w15:paraId="6B0F122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503484" w14:textId="77777777" w:rsidR="00975957" w:rsidRDefault="00975957" w:rsidP="009E1230">
      <w:r>
        <w:separator/>
      </w:r>
    </w:p>
  </w:endnote>
  <w:endnote w:type="continuationSeparator" w:id="0">
    <w:p w14:paraId="2B097CC6" w14:textId="77777777" w:rsidR="00975957" w:rsidRDefault="00975957"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4C538" w14:textId="77777777" w:rsidR="005A08C8" w:rsidRPr="008136BC" w:rsidRDefault="005A08C8"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120F1D">
      <w:rPr>
        <w:noProof/>
        <w:lang w:val="en-US"/>
      </w:rPr>
      <w:t>15</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120F1D">
      <w:rPr>
        <w:noProof/>
        <w:lang w:val="en-US"/>
      </w:rPr>
      <w:t>21</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8698BE" w14:textId="77777777" w:rsidR="00975957" w:rsidRDefault="00975957" w:rsidP="009E1230">
      <w:r>
        <w:separator/>
      </w:r>
    </w:p>
  </w:footnote>
  <w:footnote w:type="continuationSeparator" w:id="0">
    <w:p w14:paraId="53C1BCD6" w14:textId="77777777" w:rsidR="00975957" w:rsidRDefault="00975957" w:rsidP="009E1230">
      <w:r>
        <w:continuationSeparator/>
      </w:r>
    </w:p>
  </w:footnote>
  <w:footnote w:id="1">
    <w:p w14:paraId="0ED0EC2E" w14:textId="77777777" w:rsidR="005A08C8" w:rsidRPr="00BD5C21" w:rsidRDefault="005A08C8" w:rsidP="001C3390">
      <w:pPr>
        <w:pStyle w:val="FootnoteText"/>
        <w:ind w:left="284" w:hanging="284"/>
      </w:pPr>
      <w:r>
        <w:rPr>
          <w:rStyle w:val="FootnoteReference"/>
        </w:rPr>
        <w:footnoteRef/>
      </w:r>
      <w:r>
        <w:t xml:space="preserve"> </w:t>
      </w:r>
      <w:r>
        <w:tab/>
      </w:r>
      <w:r w:rsidRPr="006079B5">
        <w:t>These mechanisms have to be developed</w:t>
      </w:r>
    </w:p>
  </w:footnote>
  <w:footnote w:id="2">
    <w:p w14:paraId="000150F8" w14:textId="77777777" w:rsidR="005A08C8" w:rsidRPr="005242F2" w:rsidDel="00F31188" w:rsidRDefault="005A08C8" w:rsidP="001C3390">
      <w:pPr>
        <w:pStyle w:val="FootnoteText"/>
        <w:rPr>
          <w:del w:id="311" w:author="Nick Ward" w:date="2015-09-18T09:19:00Z"/>
          <w:sz w:val="16"/>
          <w:szCs w:val="16"/>
        </w:rPr>
      </w:pPr>
      <w:del w:id="312" w:author="Nick Ward" w:date="2015-09-18T09:19:00Z">
        <w:r w:rsidDel="00F31188">
          <w:rPr>
            <w:rStyle w:val="FootnoteReference"/>
          </w:rPr>
          <w:footnoteRef/>
        </w:r>
        <w:r w:rsidDel="00F31188">
          <w:delText xml:space="preserve"> </w:delText>
        </w:r>
        <w:r w:rsidRPr="005242F2" w:rsidDel="00F31188">
          <w:rPr>
            <w:sz w:val="16"/>
            <w:szCs w:val="16"/>
            <w:lang w:val="en-AU"/>
          </w:rPr>
          <w:delText>The Domain Control Body (DCB) shall consist of a representative of each of the domains recognized in each Register type.</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D2C80" w14:textId="3ED8A1AD" w:rsidR="005A08C8" w:rsidRPr="006B795C" w:rsidRDefault="005A08C8" w:rsidP="008136BC">
    <w:pPr>
      <w:jc w:val="center"/>
      <w:rPr>
        <w:rFonts w:cs="Arial"/>
        <w:sz w:val="20"/>
      </w:rPr>
    </w:pPr>
    <w:r w:rsidRPr="006B795C">
      <w:rPr>
        <w:rFonts w:cs="Arial"/>
        <w:sz w:val="20"/>
      </w:rPr>
      <w:t xml:space="preserve">Guideline </w:t>
    </w:r>
    <w:r>
      <w:rPr>
        <w:rFonts w:cs="Arial"/>
        <w:sz w:val="20"/>
      </w:rPr>
      <w:t>1087</w:t>
    </w:r>
    <w:r w:rsidRPr="006B795C">
      <w:rPr>
        <w:rFonts w:cs="Arial"/>
        <w:sz w:val="20"/>
      </w:rPr>
      <w:t xml:space="preserve"> –</w:t>
    </w:r>
    <w:r w:rsidRPr="000F445D">
      <w:rPr>
        <w:rFonts w:cs="Arial"/>
      </w:rPr>
      <w:t xml:space="preserve"> </w:t>
    </w:r>
    <w:r w:rsidRPr="006B795C">
      <w:t>Procedures for the Management of t</w:t>
    </w:r>
    <w:r>
      <w:t>he IALA Domains under the IHO</w:t>
    </w:r>
    <w:r w:rsidRPr="006B795C">
      <w:t xml:space="preserve"> Registry</w:t>
    </w:r>
  </w:p>
  <w:p w14:paraId="757116EB" w14:textId="3FC18503" w:rsidR="005A08C8" w:rsidRDefault="005A08C8" w:rsidP="006B795C">
    <w:pPr>
      <w:pBdr>
        <w:bottom w:val="single" w:sz="4" w:space="1" w:color="auto"/>
      </w:pBdr>
      <w:jc w:val="center"/>
      <w:rPr>
        <w:sz w:val="20"/>
      </w:rPr>
    </w:pPr>
    <w:r w:rsidRPr="009D24FF">
      <w:rPr>
        <w:rFonts w:cs="Arial"/>
        <w:sz w:val="20"/>
      </w:rPr>
      <w:t>December 2012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FCE81" w14:textId="1276829E" w:rsidR="005A08C8" w:rsidRDefault="00120F1D" w:rsidP="000334FA">
    <w:pPr>
      <w:pStyle w:val="Header"/>
      <w:jc w:val="right"/>
    </w:pPr>
    <w:r>
      <w:t>ENAV17-9.10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5C2497C"/>
    <w:lvl w:ilvl="0">
      <w:start w:val="1"/>
      <w:numFmt w:val="decimal"/>
      <w:pStyle w:val="ListNumber"/>
      <w:lvlText w:val="%1."/>
      <w:lvlJc w:val="left"/>
      <w:pPr>
        <w:tabs>
          <w:tab w:val="num" w:pos="643"/>
        </w:tabs>
        <w:ind w:left="643" w:hanging="360"/>
      </w:pPr>
      <w:rPr>
        <w:rFonts w:cs="Times New Roman"/>
      </w:rPr>
    </w:lvl>
  </w:abstractNum>
  <w:abstractNum w:abstractNumId="1" w15:restartNumberingAfterBreak="0">
    <w:nsid w:val="FFFFFF89"/>
    <w:multiLevelType w:val="singleLevel"/>
    <w:tmpl w:val="2DCE8CC6"/>
    <w:lvl w:ilvl="0">
      <w:start w:val="1"/>
      <w:numFmt w:val="bullet"/>
      <w:pStyle w:val="ListNumber2"/>
      <w:lvlText w:val=""/>
      <w:lvlJc w:val="left"/>
      <w:pPr>
        <w:tabs>
          <w:tab w:val="num" w:pos="360"/>
        </w:tabs>
        <w:ind w:left="360" w:hanging="360"/>
      </w:pPr>
      <w:rPr>
        <w:rFonts w:ascii="Symbol" w:hAnsi="Symbol" w:hint="default"/>
      </w:rPr>
    </w:lvl>
  </w:abstractNum>
  <w:abstractNum w:abstractNumId="2" w15:restartNumberingAfterBreak="0">
    <w:nsid w:val="19C37E91"/>
    <w:multiLevelType w:val="multilevel"/>
    <w:tmpl w:val="04E2B2B6"/>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7"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1"/>
  </w:num>
  <w:num w:numId="3">
    <w:abstractNumId w:val="4"/>
  </w:num>
  <w:num w:numId="4">
    <w:abstractNumId w:val="15"/>
  </w:num>
  <w:num w:numId="5">
    <w:abstractNumId w:val="12"/>
  </w:num>
  <w:num w:numId="6">
    <w:abstractNumId w:val="9"/>
  </w:num>
  <w:num w:numId="7">
    <w:abstractNumId w:val="7"/>
  </w:num>
  <w:num w:numId="8">
    <w:abstractNumId w:val="14"/>
  </w:num>
  <w:num w:numId="9">
    <w:abstractNumId w:val="5"/>
  </w:num>
  <w:num w:numId="10">
    <w:abstractNumId w:val="10"/>
  </w:num>
  <w:num w:numId="11">
    <w:abstractNumId w:val="6"/>
  </w:num>
  <w:num w:numId="12">
    <w:abstractNumId w:val="13"/>
  </w:num>
  <w:num w:numId="13">
    <w:abstractNumId w:val="2"/>
  </w:num>
  <w:num w:numId="14">
    <w:abstractNumId w:val="8"/>
  </w:num>
  <w:num w:numId="15">
    <w:abstractNumId w:val="3"/>
  </w:num>
  <w:num w:numId="16">
    <w:abstractNumId w:val="11"/>
  </w:num>
  <w:num w:numId="17">
    <w:abstractNumId w:val="12"/>
  </w:num>
  <w:num w:numId="18">
    <w:abstractNumId w:val="10"/>
  </w:num>
  <w:num w:numId="19">
    <w:abstractNumId w:val="10"/>
  </w:num>
  <w:num w:numId="20">
    <w:abstractNumId w:val="10"/>
  </w:num>
  <w:num w:numId="21">
    <w:abstractNumId w:val="8"/>
  </w:num>
  <w:num w:numId="22">
    <w:abstractNumId w:val="8"/>
  </w:num>
  <w:num w:numId="23">
    <w:abstractNumId w:val="8"/>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k Ward">
    <w15:presenceInfo w15:providerId="AD" w15:userId="S-1-5-21-2046026355-2876191845-2165928818-1766"/>
  </w15:person>
  <w15:person w15:author="Peter H">
    <w15:presenceInfo w15:providerId="Windows Live" w15:userId="626e9082a0f1a4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5D4"/>
    <w:rsid w:val="00000DCC"/>
    <w:rsid w:val="0001052B"/>
    <w:rsid w:val="00031877"/>
    <w:rsid w:val="000328BE"/>
    <w:rsid w:val="00032948"/>
    <w:rsid w:val="000334FA"/>
    <w:rsid w:val="000420D8"/>
    <w:rsid w:val="00042542"/>
    <w:rsid w:val="00044663"/>
    <w:rsid w:val="000448A8"/>
    <w:rsid w:val="00046819"/>
    <w:rsid w:val="0005196A"/>
    <w:rsid w:val="00055398"/>
    <w:rsid w:val="000619C7"/>
    <w:rsid w:val="00063447"/>
    <w:rsid w:val="00080A4E"/>
    <w:rsid w:val="00083A9B"/>
    <w:rsid w:val="00083D7C"/>
    <w:rsid w:val="00097533"/>
    <w:rsid w:val="000A1DDD"/>
    <w:rsid w:val="000A7615"/>
    <w:rsid w:val="000B0BF4"/>
    <w:rsid w:val="000B3EE5"/>
    <w:rsid w:val="000B58F1"/>
    <w:rsid w:val="000D2E9A"/>
    <w:rsid w:val="000E230F"/>
    <w:rsid w:val="000F445D"/>
    <w:rsid w:val="000F4BA1"/>
    <w:rsid w:val="00100463"/>
    <w:rsid w:val="001048CA"/>
    <w:rsid w:val="00107208"/>
    <w:rsid w:val="0011312B"/>
    <w:rsid w:val="00120F1D"/>
    <w:rsid w:val="00122298"/>
    <w:rsid w:val="00126198"/>
    <w:rsid w:val="001344BB"/>
    <w:rsid w:val="00137456"/>
    <w:rsid w:val="00145B50"/>
    <w:rsid w:val="00161829"/>
    <w:rsid w:val="0016258A"/>
    <w:rsid w:val="00162C42"/>
    <w:rsid w:val="00162C91"/>
    <w:rsid w:val="0017153E"/>
    <w:rsid w:val="00176DE3"/>
    <w:rsid w:val="00185140"/>
    <w:rsid w:val="0018656F"/>
    <w:rsid w:val="00187EF0"/>
    <w:rsid w:val="00190B2B"/>
    <w:rsid w:val="00192A16"/>
    <w:rsid w:val="00193286"/>
    <w:rsid w:val="001A2B50"/>
    <w:rsid w:val="001B62EC"/>
    <w:rsid w:val="001C3390"/>
    <w:rsid w:val="001C6BCC"/>
    <w:rsid w:val="001D3B7C"/>
    <w:rsid w:val="001D5DFD"/>
    <w:rsid w:val="001D7DDD"/>
    <w:rsid w:val="001E0413"/>
    <w:rsid w:val="001F200D"/>
    <w:rsid w:val="001F3841"/>
    <w:rsid w:val="001F40E3"/>
    <w:rsid w:val="001F6E2B"/>
    <w:rsid w:val="002002DA"/>
    <w:rsid w:val="00207DD1"/>
    <w:rsid w:val="00217016"/>
    <w:rsid w:val="002204A8"/>
    <w:rsid w:val="00221A8C"/>
    <w:rsid w:val="00222EDC"/>
    <w:rsid w:val="00233974"/>
    <w:rsid w:val="00240B4C"/>
    <w:rsid w:val="00241649"/>
    <w:rsid w:val="00244044"/>
    <w:rsid w:val="002607B4"/>
    <w:rsid w:val="0026114B"/>
    <w:rsid w:val="002635D4"/>
    <w:rsid w:val="002660CE"/>
    <w:rsid w:val="00267F74"/>
    <w:rsid w:val="00273B11"/>
    <w:rsid w:val="00276417"/>
    <w:rsid w:val="0027645B"/>
    <w:rsid w:val="00277327"/>
    <w:rsid w:val="0028169B"/>
    <w:rsid w:val="00282F88"/>
    <w:rsid w:val="002835CE"/>
    <w:rsid w:val="002A0A74"/>
    <w:rsid w:val="002A2E57"/>
    <w:rsid w:val="002A6AAB"/>
    <w:rsid w:val="002B4117"/>
    <w:rsid w:val="002B4786"/>
    <w:rsid w:val="002B51AB"/>
    <w:rsid w:val="002C0CC9"/>
    <w:rsid w:val="002C7BBD"/>
    <w:rsid w:val="002D55B4"/>
    <w:rsid w:val="002D6AE7"/>
    <w:rsid w:val="002E4A48"/>
    <w:rsid w:val="002E7CE7"/>
    <w:rsid w:val="002F7535"/>
    <w:rsid w:val="00302613"/>
    <w:rsid w:val="00311A79"/>
    <w:rsid w:val="003139D7"/>
    <w:rsid w:val="00315269"/>
    <w:rsid w:val="00316EB2"/>
    <w:rsid w:val="00317D7F"/>
    <w:rsid w:val="00323DB2"/>
    <w:rsid w:val="00326FBD"/>
    <w:rsid w:val="0032752D"/>
    <w:rsid w:val="00346164"/>
    <w:rsid w:val="0035198E"/>
    <w:rsid w:val="00354539"/>
    <w:rsid w:val="003613A1"/>
    <w:rsid w:val="00362F9D"/>
    <w:rsid w:val="00371BEF"/>
    <w:rsid w:val="00374EAE"/>
    <w:rsid w:val="003751DF"/>
    <w:rsid w:val="003763E8"/>
    <w:rsid w:val="003805F0"/>
    <w:rsid w:val="00380C7B"/>
    <w:rsid w:val="00392C27"/>
    <w:rsid w:val="00395D68"/>
    <w:rsid w:val="00396DE1"/>
    <w:rsid w:val="003A0D2D"/>
    <w:rsid w:val="003A2960"/>
    <w:rsid w:val="003A46B7"/>
    <w:rsid w:val="003A46E4"/>
    <w:rsid w:val="003A4769"/>
    <w:rsid w:val="003A5BFB"/>
    <w:rsid w:val="003A76A8"/>
    <w:rsid w:val="003B3173"/>
    <w:rsid w:val="003C0E08"/>
    <w:rsid w:val="003C25A1"/>
    <w:rsid w:val="003C4ACD"/>
    <w:rsid w:val="003D1751"/>
    <w:rsid w:val="003D214A"/>
    <w:rsid w:val="003D21B9"/>
    <w:rsid w:val="003D3D6A"/>
    <w:rsid w:val="003E3558"/>
    <w:rsid w:val="003E396A"/>
    <w:rsid w:val="003E3B81"/>
    <w:rsid w:val="003E706F"/>
    <w:rsid w:val="003F23D2"/>
    <w:rsid w:val="003F4965"/>
    <w:rsid w:val="003F5480"/>
    <w:rsid w:val="003F609C"/>
    <w:rsid w:val="0040017E"/>
    <w:rsid w:val="00404818"/>
    <w:rsid w:val="004210F6"/>
    <w:rsid w:val="00422E65"/>
    <w:rsid w:val="0042477C"/>
    <w:rsid w:val="0043163D"/>
    <w:rsid w:val="004338CB"/>
    <w:rsid w:val="00434578"/>
    <w:rsid w:val="0044047B"/>
    <w:rsid w:val="00460028"/>
    <w:rsid w:val="00463204"/>
    <w:rsid w:val="00471903"/>
    <w:rsid w:val="00472E39"/>
    <w:rsid w:val="0047583C"/>
    <w:rsid w:val="00483379"/>
    <w:rsid w:val="00484E44"/>
    <w:rsid w:val="004A104C"/>
    <w:rsid w:val="004A3893"/>
    <w:rsid w:val="004B0F05"/>
    <w:rsid w:val="004B3F97"/>
    <w:rsid w:val="004B5EC1"/>
    <w:rsid w:val="004C2F5C"/>
    <w:rsid w:val="004C32AF"/>
    <w:rsid w:val="004C406F"/>
    <w:rsid w:val="004E020A"/>
    <w:rsid w:val="004E0594"/>
    <w:rsid w:val="004F026F"/>
    <w:rsid w:val="004F17F7"/>
    <w:rsid w:val="004F325C"/>
    <w:rsid w:val="004F72F9"/>
    <w:rsid w:val="00512559"/>
    <w:rsid w:val="0052391D"/>
    <w:rsid w:val="005242F2"/>
    <w:rsid w:val="005253D2"/>
    <w:rsid w:val="00527B29"/>
    <w:rsid w:val="00541D01"/>
    <w:rsid w:val="00553E8B"/>
    <w:rsid w:val="00554345"/>
    <w:rsid w:val="00556861"/>
    <w:rsid w:val="00564600"/>
    <w:rsid w:val="005736ED"/>
    <w:rsid w:val="00582569"/>
    <w:rsid w:val="00582BF8"/>
    <w:rsid w:val="00593AE1"/>
    <w:rsid w:val="00595EBB"/>
    <w:rsid w:val="005A00BC"/>
    <w:rsid w:val="005A0487"/>
    <w:rsid w:val="005A08C8"/>
    <w:rsid w:val="005A6C35"/>
    <w:rsid w:val="005B6574"/>
    <w:rsid w:val="005C028D"/>
    <w:rsid w:val="005C1481"/>
    <w:rsid w:val="005C6780"/>
    <w:rsid w:val="005E1C1D"/>
    <w:rsid w:val="005E4D80"/>
    <w:rsid w:val="005E4FBF"/>
    <w:rsid w:val="005F544A"/>
    <w:rsid w:val="00603753"/>
    <w:rsid w:val="00607D3C"/>
    <w:rsid w:val="00614B1B"/>
    <w:rsid w:val="00630898"/>
    <w:rsid w:val="00632734"/>
    <w:rsid w:val="006427BF"/>
    <w:rsid w:val="00646A91"/>
    <w:rsid w:val="00653EBD"/>
    <w:rsid w:val="00655287"/>
    <w:rsid w:val="0065564B"/>
    <w:rsid w:val="006571B8"/>
    <w:rsid w:val="00666C42"/>
    <w:rsid w:val="00673832"/>
    <w:rsid w:val="0067399E"/>
    <w:rsid w:val="006875FA"/>
    <w:rsid w:val="0068795A"/>
    <w:rsid w:val="006978F4"/>
    <w:rsid w:val="006A5D1D"/>
    <w:rsid w:val="006B2D05"/>
    <w:rsid w:val="006B795C"/>
    <w:rsid w:val="006C1E1F"/>
    <w:rsid w:val="006D146F"/>
    <w:rsid w:val="006F5BF7"/>
    <w:rsid w:val="0070667C"/>
    <w:rsid w:val="0070727C"/>
    <w:rsid w:val="007076CB"/>
    <w:rsid w:val="00711669"/>
    <w:rsid w:val="00713387"/>
    <w:rsid w:val="00721DBE"/>
    <w:rsid w:val="00726843"/>
    <w:rsid w:val="0073008A"/>
    <w:rsid w:val="00732109"/>
    <w:rsid w:val="00735B33"/>
    <w:rsid w:val="007367B0"/>
    <w:rsid w:val="007379A8"/>
    <w:rsid w:val="0075170E"/>
    <w:rsid w:val="00752173"/>
    <w:rsid w:val="00767FC6"/>
    <w:rsid w:val="00780956"/>
    <w:rsid w:val="00783BD6"/>
    <w:rsid w:val="007865C1"/>
    <w:rsid w:val="007A16E3"/>
    <w:rsid w:val="007A6254"/>
    <w:rsid w:val="007B41CC"/>
    <w:rsid w:val="007B5563"/>
    <w:rsid w:val="007B779A"/>
    <w:rsid w:val="007C19BB"/>
    <w:rsid w:val="007C4F9D"/>
    <w:rsid w:val="007D0F2A"/>
    <w:rsid w:val="007E4370"/>
    <w:rsid w:val="007E43BC"/>
    <w:rsid w:val="007F00C6"/>
    <w:rsid w:val="007F03B0"/>
    <w:rsid w:val="007F5B3F"/>
    <w:rsid w:val="008118D0"/>
    <w:rsid w:val="008136BC"/>
    <w:rsid w:val="00822659"/>
    <w:rsid w:val="008308E2"/>
    <w:rsid w:val="0083120D"/>
    <w:rsid w:val="008378C9"/>
    <w:rsid w:val="00841FFE"/>
    <w:rsid w:val="008517F9"/>
    <w:rsid w:val="00852555"/>
    <w:rsid w:val="00852892"/>
    <w:rsid w:val="008568A3"/>
    <w:rsid w:val="00857962"/>
    <w:rsid w:val="00863D8E"/>
    <w:rsid w:val="008661D3"/>
    <w:rsid w:val="00866587"/>
    <w:rsid w:val="0087060C"/>
    <w:rsid w:val="00870A1B"/>
    <w:rsid w:val="0087112A"/>
    <w:rsid w:val="00875D90"/>
    <w:rsid w:val="00877268"/>
    <w:rsid w:val="00877F00"/>
    <w:rsid w:val="00882C40"/>
    <w:rsid w:val="00883711"/>
    <w:rsid w:val="00890A6E"/>
    <w:rsid w:val="00891268"/>
    <w:rsid w:val="00891D8D"/>
    <w:rsid w:val="00893F1B"/>
    <w:rsid w:val="008A292A"/>
    <w:rsid w:val="008A789C"/>
    <w:rsid w:val="008B16AE"/>
    <w:rsid w:val="008B7339"/>
    <w:rsid w:val="008C3E0D"/>
    <w:rsid w:val="008C68EF"/>
    <w:rsid w:val="008D0D6B"/>
    <w:rsid w:val="008D2652"/>
    <w:rsid w:val="008D3B4D"/>
    <w:rsid w:val="008D3E6A"/>
    <w:rsid w:val="008D5371"/>
    <w:rsid w:val="008E2B62"/>
    <w:rsid w:val="008E665E"/>
    <w:rsid w:val="008F5390"/>
    <w:rsid w:val="0090673F"/>
    <w:rsid w:val="00913A19"/>
    <w:rsid w:val="00921872"/>
    <w:rsid w:val="00922782"/>
    <w:rsid w:val="00922B53"/>
    <w:rsid w:val="009230B3"/>
    <w:rsid w:val="00932AEE"/>
    <w:rsid w:val="0093597E"/>
    <w:rsid w:val="00936FBF"/>
    <w:rsid w:val="009426DC"/>
    <w:rsid w:val="009504E2"/>
    <w:rsid w:val="009509CC"/>
    <w:rsid w:val="0095506C"/>
    <w:rsid w:val="00956293"/>
    <w:rsid w:val="00966A73"/>
    <w:rsid w:val="00972505"/>
    <w:rsid w:val="00975957"/>
    <w:rsid w:val="00981030"/>
    <w:rsid w:val="00983B71"/>
    <w:rsid w:val="00986D5A"/>
    <w:rsid w:val="00991AC9"/>
    <w:rsid w:val="00997D1C"/>
    <w:rsid w:val="009A2C02"/>
    <w:rsid w:val="009A3B27"/>
    <w:rsid w:val="009B2B94"/>
    <w:rsid w:val="009B30D7"/>
    <w:rsid w:val="009B4C8D"/>
    <w:rsid w:val="009B54A0"/>
    <w:rsid w:val="009B6F9C"/>
    <w:rsid w:val="009C22FA"/>
    <w:rsid w:val="009C293D"/>
    <w:rsid w:val="009C2D0C"/>
    <w:rsid w:val="009D05DF"/>
    <w:rsid w:val="009D215E"/>
    <w:rsid w:val="009D24FF"/>
    <w:rsid w:val="009D6334"/>
    <w:rsid w:val="009E1230"/>
    <w:rsid w:val="009E2F87"/>
    <w:rsid w:val="009E4278"/>
    <w:rsid w:val="009E559D"/>
    <w:rsid w:val="009E618D"/>
    <w:rsid w:val="009E7767"/>
    <w:rsid w:val="009F4B41"/>
    <w:rsid w:val="009F7F65"/>
    <w:rsid w:val="00A02B80"/>
    <w:rsid w:val="00A07388"/>
    <w:rsid w:val="00A10C41"/>
    <w:rsid w:val="00A11716"/>
    <w:rsid w:val="00A14A4B"/>
    <w:rsid w:val="00A163D8"/>
    <w:rsid w:val="00A21909"/>
    <w:rsid w:val="00A27A7A"/>
    <w:rsid w:val="00A41A5C"/>
    <w:rsid w:val="00A44622"/>
    <w:rsid w:val="00A57473"/>
    <w:rsid w:val="00A6234F"/>
    <w:rsid w:val="00A8214D"/>
    <w:rsid w:val="00A87EC4"/>
    <w:rsid w:val="00A909F4"/>
    <w:rsid w:val="00A91A87"/>
    <w:rsid w:val="00A926EC"/>
    <w:rsid w:val="00A9555C"/>
    <w:rsid w:val="00AA3D25"/>
    <w:rsid w:val="00AA4E73"/>
    <w:rsid w:val="00AB113A"/>
    <w:rsid w:val="00AB4AF7"/>
    <w:rsid w:val="00AB5153"/>
    <w:rsid w:val="00AB5CAB"/>
    <w:rsid w:val="00AC056A"/>
    <w:rsid w:val="00AC2C6D"/>
    <w:rsid w:val="00AC34A5"/>
    <w:rsid w:val="00AC5F56"/>
    <w:rsid w:val="00AD551C"/>
    <w:rsid w:val="00AD632F"/>
    <w:rsid w:val="00AD70B2"/>
    <w:rsid w:val="00AE0DF6"/>
    <w:rsid w:val="00AE5700"/>
    <w:rsid w:val="00AF2D46"/>
    <w:rsid w:val="00AF5C95"/>
    <w:rsid w:val="00AF615B"/>
    <w:rsid w:val="00B0211F"/>
    <w:rsid w:val="00B03104"/>
    <w:rsid w:val="00B1446E"/>
    <w:rsid w:val="00B21362"/>
    <w:rsid w:val="00B214E5"/>
    <w:rsid w:val="00B22CB5"/>
    <w:rsid w:val="00B27EA7"/>
    <w:rsid w:val="00B3386D"/>
    <w:rsid w:val="00B368FB"/>
    <w:rsid w:val="00B377F6"/>
    <w:rsid w:val="00B43C65"/>
    <w:rsid w:val="00B534F2"/>
    <w:rsid w:val="00B552BA"/>
    <w:rsid w:val="00B6686E"/>
    <w:rsid w:val="00B66DC6"/>
    <w:rsid w:val="00B752C1"/>
    <w:rsid w:val="00B75C73"/>
    <w:rsid w:val="00B75D7E"/>
    <w:rsid w:val="00B77284"/>
    <w:rsid w:val="00B87A38"/>
    <w:rsid w:val="00BA2B5E"/>
    <w:rsid w:val="00BB5C83"/>
    <w:rsid w:val="00BC2898"/>
    <w:rsid w:val="00BC39EE"/>
    <w:rsid w:val="00BC687C"/>
    <w:rsid w:val="00BC7386"/>
    <w:rsid w:val="00BD11AF"/>
    <w:rsid w:val="00BD65E0"/>
    <w:rsid w:val="00BD70AF"/>
    <w:rsid w:val="00BE1BEC"/>
    <w:rsid w:val="00BF19DA"/>
    <w:rsid w:val="00BF78FE"/>
    <w:rsid w:val="00C10937"/>
    <w:rsid w:val="00C139CE"/>
    <w:rsid w:val="00C27F6B"/>
    <w:rsid w:val="00C34ADC"/>
    <w:rsid w:val="00C436C2"/>
    <w:rsid w:val="00C47FA9"/>
    <w:rsid w:val="00C528B9"/>
    <w:rsid w:val="00C531DA"/>
    <w:rsid w:val="00C63838"/>
    <w:rsid w:val="00C6709E"/>
    <w:rsid w:val="00C75503"/>
    <w:rsid w:val="00C75607"/>
    <w:rsid w:val="00C75842"/>
    <w:rsid w:val="00C77BCC"/>
    <w:rsid w:val="00C8376A"/>
    <w:rsid w:val="00C854EB"/>
    <w:rsid w:val="00C92711"/>
    <w:rsid w:val="00C92A86"/>
    <w:rsid w:val="00C93761"/>
    <w:rsid w:val="00C96E16"/>
    <w:rsid w:val="00CA02F5"/>
    <w:rsid w:val="00CB22B3"/>
    <w:rsid w:val="00CB2614"/>
    <w:rsid w:val="00CB5315"/>
    <w:rsid w:val="00CB5860"/>
    <w:rsid w:val="00CC2E25"/>
    <w:rsid w:val="00CC41C3"/>
    <w:rsid w:val="00CD7575"/>
    <w:rsid w:val="00CE09FC"/>
    <w:rsid w:val="00CE486E"/>
    <w:rsid w:val="00CE5F37"/>
    <w:rsid w:val="00D06C0A"/>
    <w:rsid w:val="00D0708A"/>
    <w:rsid w:val="00D145F2"/>
    <w:rsid w:val="00D15A93"/>
    <w:rsid w:val="00D218F5"/>
    <w:rsid w:val="00D2246C"/>
    <w:rsid w:val="00D22662"/>
    <w:rsid w:val="00D33C9E"/>
    <w:rsid w:val="00D3428B"/>
    <w:rsid w:val="00D344A7"/>
    <w:rsid w:val="00D41383"/>
    <w:rsid w:val="00D41401"/>
    <w:rsid w:val="00D41C61"/>
    <w:rsid w:val="00D50131"/>
    <w:rsid w:val="00D52150"/>
    <w:rsid w:val="00D70FE5"/>
    <w:rsid w:val="00D73312"/>
    <w:rsid w:val="00D8462C"/>
    <w:rsid w:val="00D847AD"/>
    <w:rsid w:val="00D8519B"/>
    <w:rsid w:val="00D86532"/>
    <w:rsid w:val="00D86B1A"/>
    <w:rsid w:val="00D879DA"/>
    <w:rsid w:val="00D901BD"/>
    <w:rsid w:val="00D926C0"/>
    <w:rsid w:val="00D96AD4"/>
    <w:rsid w:val="00DA1EE9"/>
    <w:rsid w:val="00DB567E"/>
    <w:rsid w:val="00DB585F"/>
    <w:rsid w:val="00DC1CA6"/>
    <w:rsid w:val="00DC226F"/>
    <w:rsid w:val="00DC55C5"/>
    <w:rsid w:val="00DD437D"/>
    <w:rsid w:val="00DD6174"/>
    <w:rsid w:val="00DD6C69"/>
    <w:rsid w:val="00DE5827"/>
    <w:rsid w:val="00DE68FF"/>
    <w:rsid w:val="00DE7317"/>
    <w:rsid w:val="00DE7FF5"/>
    <w:rsid w:val="00DF6A42"/>
    <w:rsid w:val="00E074D1"/>
    <w:rsid w:val="00E0752C"/>
    <w:rsid w:val="00E10B92"/>
    <w:rsid w:val="00E2155E"/>
    <w:rsid w:val="00E2586E"/>
    <w:rsid w:val="00E2682A"/>
    <w:rsid w:val="00E30FC3"/>
    <w:rsid w:val="00E31199"/>
    <w:rsid w:val="00E33EA3"/>
    <w:rsid w:val="00E37CF6"/>
    <w:rsid w:val="00E41399"/>
    <w:rsid w:val="00E46596"/>
    <w:rsid w:val="00E47133"/>
    <w:rsid w:val="00E63128"/>
    <w:rsid w:val="00E66C44"/>
    <w:rsid w:val="00E6712D"/>
    <w:rsid w:val="00E711D8"/>
    <w:rsid w:val="00E740BF"/>
    <w:rsid w:val="00E7550C"/>
    <w:rsid w:val="00E81DE2"/>
    <w:rsid w:val="00E86036"/>
    <w:rsid w:val="00E926E4"/>
    <w:rsid w:val="00E95DC2"/>
    <w:rsid w:val="00E966B6"/>
    <w:rsid w:val="00E96B82"/>
    <w:rsid w:val="00EA31FB"/>
    <w:rsid w:val="00EA330F"/>
    <w:rsid w:val="00EA3FCF"/>
    <w:rsid w:val="00EB1BC9"/>
    <w:rsid w:val="00EB33D2"/>
    <w:rsid w:val="00ED018C"/>
    <w:rsid w:val="00ED2684"/>
    <w:rsid w:val="00ED296D"/>
    <w:rsid w:val="00EE6FC2"/>
    <w:rsid w:val="00EF10B6"/>
    <w:rsid w:val="00F106D3"/>
    <w:rsid w:val="00F10E62"/>
    <w:rsid w:val="00F11318"/>
    <w:rsid w:val="00F137EA"/>
    <w:rsid w:val="00F1531A"/>
    <w:rsid w:val="00F155DC"/>
    <w:rsid w:val="00F23EA4"/>
    <w:rsid w:val="00F2792E"/>
    <w:rsid w:val="00F31188"/>
    <w:rsid w:val="00F358F9"/>
    <w:rsid w:val="00F43499"/>
    <w:rsid w:val="00F61197"/>
    <w:rsid w:val="00F70C1B"/>
    <w:rsid w:val="00F710A0"/>
    <w:rsid w:val="00F7257F"/>
    <w:rsid w:val="00F7574F"/>
    <w:rsid w:val="00F85B14"/>
    <w:rsid w:val="00F87F67"/>
    <w:rsid w:val="00F903DE"/>
    <w:rsid w:val="00FA0F94"/>
    <w:rsid w:val="00FA436B"/>
    <w:rsid w:val="00FB0226"/>
    <w:rsid w:val="00FB02D4"/>
    <w:rsid w:val="00FB5A77"/>
    <w:rsid w:val="00FC4E60"/>
    <w:rsid w:val="00FC5083"/>
    <w:rsid w:val="00FD4D80"/>
    <w:rsid w:val="00FD7852"/>
    <w:rsid w:val="00FE0B9F"/>
    <w:rsid w:val="00FE0DD9"/>
    <w:rsid w:val="00FE1FB7"/>
    <w:rsid w:val="00FE4F51"/>
    <w:rsid w:val="00FE603F"/>
    <w:rsid w:val="00FF6F7F"/>
    <w:rsid w:val="00FF7BE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892DA6"/>
  <w15:docId w15:val="{54A536C1-4B10-4DE1-8BE1-1DFFC8EE2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0"/>
    <w:lsdException w:name="heading 6" w:locked="1" w:uiPriority="0"/>
    <w:lsdException w:name="heading 7" w:locked="1" w:uiPriority="0"/>
    <w:lsdException w:name="heading 8" w:locked="1" w:uiPriority="0"/>
    <w:lsdException w:name="heading 9" w:locked="1" w:uiPriority="0"/>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qFormat="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B4C"/>
    <w:rPr>
      <w:rFonts w:ascii="Arial" w:hAnsi="Arial" w:cs="Calibri"/>
      <w:lang w:val="en-GB" w:eastAsia="en-GB"/>
    </w:rPr>
  </w:style>
  <w:style w:type="paragraph" w:styleId="Heading1">
    <w:name w:val="heading 1"/>
    <w:basedOn w:val="Normal"/>
    <w:next w:val="BodyText"/>
    <w:link w:val="Heading1Char"/>
    <w:autoRedefine/>
    <w:qFormat/>
    <w:rsid w:val="00BF78FE"/>
    <w:pPr>
      <w:keepNext/>
      <w:numPr>
        <w:numId w:val="13"/>
      </w:numPr>
      <w:spacing w:before="240" w:after="240"/>
      <w:outlineLvl w:val="0"/>
    </w:pPr>
    <w:rPr>
      <w:b/>
      <w:bCs/>
      <w:caps/>
      <w:kern w:val="28"/>
      <w:sz w:val="24"/>
      <w:szCs w:val="24"/>
      <w:lang w:eastAsia="de-DE"/>
    </w:rPr>
  </w:style>
  <w:style w:type="paragraph" w:styleId="Heading2">
    <w:name w:val="heading 2"/>
    <w:basedOn w:val="Heading1"/>
    <w:next w:val="BodyText"/>
    <w:link w:val="Heading2Char"/>
    <w:uiPriority w:val="99"/>
    <w:qFormat/>
    <w:rsid w:val="009E559D"/>
    <w:pPr>
      <w:numPr>
        <w:ilvl w:val="1"/>
      </w:numPr>
      <w:tabs>
        <w:tab w:val="left" w:pos="851"/>
        <w:tab w:val="num" w:pos="170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uiPriority w:val="99"/>
    <w:qFormat/>
    <w:rsid w:val="009E559D"/>
    <w:pPr>
      <w:keepNext/>
      <w:numPr>
        <w:ilvl w:val="2"/>
        <w:numId w:val="13"/>
      </w:numPr>
      <w:spacing w:after="120"/>
      <w:outlineLvl w:val="2"/>
    </w:pPr>
    <w:rPr>
      <w:rFonts w:eastAsia="MS ??" w:cs="Times New Roman"/>
      <w:lang w:val="nl-NL" w:eastAsia="de-DE"/>
    </w:rPr>
  </w:style>
  <w:style w:type="paragraph" w:styleId="Heading4">
    <w:name w:val="heading 4"/>
    <w:basedOn w:val="Normal"/>
    <w:next w:val="BodyTextIndent"/>
    <w:link w:val="Heading4Char"/>
    <w:uiPriority w:val="99"/>
    <w:qFormat/>
    <w:rsid w:val="009D24FF"/>
    <w:pPr>
      <w:keepNext/>
      <w:numPr>
        <w:ilvl w:val="3"/>
        <w:numId w:val="13"/>
      </w:numPr>
      <w:tabs>
        <w:tab w:val="clear" w:pos="864"/>
      </w:tabs>
      <w:spacing w:before="120" w:after="120"/>
      <w:ind w:left="1134" w:hanging="1134"/>
      <w:outlineLvl w:val="3"/>
    </w:pPr>
    <w:rPr>
      <w:szCs w:val="20"/>
      <w:lang w:val="en-US" w:eastAsia="de-DE"/>
    </w:rPr>
  </w:style>
  <w:style w:type="paragraph" w:styleId="Heading5">
    <w:name w:val="heading 5"/>
    <w:basedOn w:val="Normal"/>
    <w:next w:val="Normal"/>
    <w:link w:val="Heading5Char"/>
    <w:rsid w:val="009E559D"/>
    <w:pPr>
      <w:numPr>
        <w:ilvl w:val="4"/>
        <w:numId w:val="13"/>
      </w:numPr>
      <w:spacing w:before="240" w:after="120"/>
      <w:outlineLvl w:val="4"/>
    </w:pPr>
    <w:rPr>
      <w:szCs w:val="20"/>
      <w:lang w:val="de-DE" w:eastAsia="de-DE"/>
    </w:rPr>
  </w:style>
  <w:style w:type="paragraph" w:styleId="Heading6">
    <w:name w:val="heading 6"/>
    <w:basedOn w:val="Normal"/>
    <w:next w:val="Normal"/>
    <w:link w:val="Heading6Char"/>
    <w:rsid w:val="009E559D"/>
    <w:pPr>
      <w:numPr>
        <w:ilvl w:val="5"/>
        <w:numId w:val="13"/>
      </w:numPr>
      <w:spacing w:before="240" w:after="60"/>
      <w:outlineLvl w:val="5"/>
    </w:pPr>
    <w:rPr>
      <w:rFonts w:ascii="Calibri" w:eastAsia="MS ??" w:hAnsi="Calibri" w:cs="Times New Roman"/>
      <w:b/>
      <w:bCs/>
    </w:rPr>
  </w:style>
  <w:style w:type="paragraph" w:styleId="Heading7">
    <w:name w:val="heading 7"/>
    <w:basedOn w:val="Normal"/>
    <w:next w:val="Normal"/>
    <w:link w:val="Heading7Char"/>
    <w:rsid w:val="009E559D"/>
    <w:pPr>
      <w:numPr>
        <w:ilvl w:val="6"/>
        <w:numId w:val="13"/>
      </w:numPr>
      <w:spacing w:before="240" w:after="60"/>
      <w:outlineLvl w:val="6"/>
    </w:pPr>
    <w:rPr>
      <w:rFonts w:ascii="Calibri" w:eastAsia="MS ??" w:hAnsi="Calibri" w:cs="Times New Roman"/>
    </w:rPr>
  </w:style>
  <w:style w:type="paragraph" w:styleId="Heading8">
    <w:name w:val="heading 8"/>
    <w:basedOn w:val="Normal"/>
    <w:next w:val="Normal"/>
    <w:link w:val="Heading8Char"/>
    <w:rsid w:val="009E559D"/>
    <w:pPr>
      <w:numPr>
        <w:ilvl w:val="7"/>
        <w:numId w:val="13"/>
      </w:numPr>
      <w:spacing w:before="240" w:after="60"/>
      <w:outlineLvl w:val="7"/>
    </w:pPr>
    <w:rPr>
      <w:rFonts w:ascii="Calibri" w:eastAsia="MS ??" w:hAnsi="Calibri" w:cs="Times New Roman"/>
      <w:i/>
      <w:iCs/>
    </w:rPr>
  </w:style>
  <w:style w:type="paragraph" w:styleId="Heading9">
    <w:name w:val="heading 9"/>
    <w:basedOn w:val="Normal"/>
    <w:next w:val="Normal"/>
    <w:link w:val="Heading9Char"/>
    <w:rsid w:val="009E559D"/>
    <w:pPr>
      <w:numPr>
        <w:ilvl w:val="8"/>
        <w:numId w:val="13"/>
      </w:numPr>
      <w:spacing w:before="240" w:after="60"/>
      <w:outlineLvl w:val="8"/>
    </w:pPr>
    <w:rPr>
      <w:rFonts w:ascii="Cambria" w:eastAsia="MS ????"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78FE"/>
    <w:rPr>
      <w:rFonts w:ascii="Arial" w:hAnsi="Arial" w:cs="Calibri"/>
      <w:b/>
      <w:bCs/>
      <w:caps/>
      <w:kern w:val="28"/>
      <w:sz w:val="24"/>
      <w:szCs w:val="24"/>
      <w:lang w:val="en-GB" w:eastAsia="de-DE"/>
    </w:rPr>
  </w:style>
  <w:style w:type="character" w:customStyle="1" w:styleId="Heading2Char">
    <w:name w:val="Heading 2 Char"/>
    <w:basedOn w:val="DefaultParagraphFont"/>
    <w:link w:val="Heading2"/>
    <w:uiPriority w:val="99"/>
    <w:locked/>
    <w:rsid w:val="009E559D"/>
    <w:rPr>
      <w:rFonts w:ascii="Arial" w:eastAsia="MS Mincho" w:hAnsi="Arial"/>
      <w:b/>
      <w:kern w:val="28"/>
      <w:szCs w:val="20"/>
      <w:lang w:val="en-GB" w:eastAsia="de-DE"/>
    </w:rPr>
  </w:style>
  <w:style w:type="character" w:customStyle="1" w:styleId="Heading3Char">
    <w:name w:val="Heading 3 Char"/>
    <w:basedOn w:val="DefaultParagraphFont"/>
    <w:link w:val="Heading3"/>
    <w:uiPriority w:val="99"/>
    <w:locked/>
    <w:rsid w:val="009E559D"/>
    <w:rPr>
      <w:rFonts w:ascii="Arial" w:eastAsia="MS ??" w:hAnsi="Arial"/>
      <w:lang w:eastAsia="de-DE"/>
    </w:rPr>
  </w:style>
  <w:style w:type="character" w:customStyle="1" w:styleId="Heading4Char">
    <w:name w:val="Heading 4 Char"/>
    <w:basedOn w:val="DefaultParagraphFont"/>
    <w:link w:val="Heading4"/>
    <w:uiPriority w:val="99"/>
    <w:locked/>
    <w:rsid w:val="009D24FF"/>
    <w:rPr>
      <w:rFonts w:ascii="Arial" w:hAnsi="Arial" w:cs="Calibri"/>
      <w:szCs w:val="20"/>
      <w:lang w:val="en-US" w:eastAsia="de-DE"/>
    </w:rPr>
  </w:style>
  <w:style w:type="character" w:customStyle="1" w:styleId="Heading5Char">
    <w:name w:val="Heading 5 Char"/>
    <w:basedOn w:val="DefaultParagraphFont"/>
    <w:link w:val="Heading5"/>
    <w:uiPriority w:val="99"/>
    <w:locked/>
    <w:rsid w:val="009E559D"/>
    <w:rPr>
      <w:rFonts w:ascii="Arial" w:hAnsi="Arial" w:cs="Calibri"/>
      <w:szCs w:val="20"/>
      <w:lang w:val="de-DE" w:eastAsia="de-DE"/>
    </w:rPr>
  </w:style>
  <w:style w:type="character" w:customStyle="1" w:styleId="Heading6Char">
    <w:name w:val="Heading 6 Char"/>
    <w:basedOn w:val="DefaultParagraphFont"/>
    <w:link w:val="Heading6"/>
    <w:uiPriority w:val="99"/>
    <w:locked/>
    <w:rsid w:val="009E559D"/>
    <w:rPr>
      <w:rFonts w:ascii="Calibri" w:eastAsia="MS ??" w:hAnsi="Calibri"/>
      <w:b/>
      <w:bCs/>
      <w:lang w:val="en-GB" w:eastAsia="en-GB"/>
    </w:rPr>
  </w:style>
  <w:style w:type="character" w:customStyle="1" w:styleId="Heading7Char">
    <w:name w:val="Heading 7 Char"/>
    <w:basedOn w:val="DefaultParagraphFont"/>
    <w:link w:val="Heading7"/>
    <w:uiPriority w:val="99"/>
    <w:locked/>
    <w:rsid w:val="009E559D"/>
    <w:rPr>
      <w:rFonts w:ascii="Calibri" w:eastAsia="MS ??" w:hAnsi="Calibri"/>
      <w:lang w:val="en-GB" w:eastAsia="en-GB"/>
    </w:rPr>
  </w:style>
  <w:style w:type="character" w:customStyle="1" w:styleId="Heading8Char">
    <w:name w:val="Heading 8 Char"/>
    <w:basedOn w:val="DefaultParagraphFont"/>
    <w:link w:val="Heading8"/>
    <w:uiPriority w:val="99"/>
    <w:locked/>
    <w:rsid w:val="009E559D"/>
    <w:rPr>
      <w:rFonts w:ascii="Calibri" w:eastAsia="MS ??" w:hAnsi="Calibri"/>
      <w:i/>
      <w:iCs/>
      <w:lang w:val="en-GB" w:eastAsia="en-GB"/>
    </w:rPr>
  </w:style>
  <w:style w:type="character" w:customStyle="1" w:styleId="Heading9Char">
    <w:name w:val="Heading 9 Char"/>
    <w:basedOn w:val="DefaultParagraphFont"/>
    <w:link w:val="Heading9"/>
    <w:uiPriority w:val="99"/>
    <w:locked/>
    <w:rsid w:val="009E559D"/>
    <w:rPr>
      <w:rFonts w:ascii="Cambria" w:eastAsia="MS ????" w:hAnsi="Cambria"/>
      <w:lang w:val="en-GB" w:eastAsia="en-GB"/>
    </w:rPr>
  </w:style>
  <w:style w:type="paragraph" w:styleId="BodyText">
    <w:name w:val="Body Text"/>
    <w:basedOn w:val="Normal"/>
    <w:link w:val="BodyTextChar"/>
    <w:qFormat/>
    <w:rsid w:val="00732109"/>
    <w:pPr>
      <w:spacing w:after="120"/>
      <w:jc w:val="both"/>
    </w:pPr>
    <w:rPr>
      <w:rFonts w:eastAsia="Calibri"/>
    </w:rPr>
  </w:style>
  <w:style w:type="character" w:customStyle="1" w:styleId="BodyTextChar">
    <w:name w:val="Body Text Char"/>
    <w:link w:val="BodyText"/>
    <w:locked/>
    <w:rsid w:val="00732109"/>
    <w:rPr>
      <w:rFonts w:ascii="Arial" w:eastAsia="Calibri" w:hAnsi="Arial" w:cs="Calibri"/>
      <w:lang w:val="en-GB" w:eastAsia="en-GB"/>
    </w:rPr>
  </w:style>
  <w:style w:type="paragraph" w:customStyle="1" w:styleId="Annex">
    <w:name w:val="Annex"/>
    <w:basedOn w:val="Heading1"/>
    <w:next w:val="Normal"/>
    <w:autoRedefine/>
    <w:rsid w:val="00732109"/>
    <w:pPr>
      <w:numPr>
        <w:numId w:val="17"/>
      </w:numPr>
      <w:jc w:val="both"/>
    </w:pPr>
    <w:rPr>
      <w:rFonts w:eastAsia="Calibri"/>
      <w:snapToGrid w:val="0"/>
    </w:rPr>
  </w:style>
  <w:style w:type="paragraph" w:customStyle="1" w:styleId="Appendix">
    <w:name w:val="Appendix"/>
    <w:basedOn w:val="Normal"/>
    <w:next w:val="Normal"/>
    <w:uiPriority w:val="99"/>
    <w:rsid w:val="009E559D"/>
    <w:pPr>
      <w:tabs>
        <w:tab w:val="num" w:pos="360"/>
        <w:tab w:val="left" w:pos="1985"/>
      </w:tabs>
      <w:spacing w:before="120" w:after="240"/>
      <w:ind w:left="720" w:hanging="360"/>
    </w:pPr>
    <w:rPr>
      <w:b/>
      <w:sz w:val="24"/>
      <w:szCs w:val="28"/>
    </w:rPr>
  </w:style>
  <w:style w:type="paragraph" w:styleId="BalloonText">
    <w:name w:val="Balloon Text"/>
    <w:basedOn w:val="Normal"/>
    <w:link w:val="BalloonTextChar"/>
    <w:uiPriority w:val="99"/>
    <w:rsid w:val="00240B4C"/>
    <w:rPr>
      <w:rFonts w:ascii="Tahoma" w:hAnsi="Tahoma" w:cs="Tahoma"/>
      <w:sz w:val="16"/>
      <w:szCs w:val="16"/>
    </w:rPr>
  </w:style>
  <w:style w:type="character" w:customStyle="1" w:styleId="BalloonTextChar">
    <w:name w:val="Balloon Text Char"/>
    <w:basedOn w:val="DefaultParagraphFont"/>
    <w:link w:val="BalloonText"/>
    <w:uiPriority w:val="99"/>
    <w:locked/>
    <w:rsid w:val="00240B4C"/>
    <w:rPr>
      <w:rFonts w:ascii="Tahoma" w:hAnsi="Tahoma" w:cs="Tahoma"/>
      <w:sz w:val="16"/>
      <w:szCs w:val="16"/>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rsid w:val="00732109"/>
    <w:pPr>
      <w:spacing w:after="120"/>
      <w:ind w:left="567"/>
    </w:pPr>
    <w:rPr>
      <w:rFonts w:eastAsia="Calibri"/>
    </w:rPr>
  </w:style>
  <w:style w:type="character" w:customStyle="1" w:styleId="BodyTextIndentChar">
    <w:name w:val="Body Text Indent Char"/>
    <w:link w:val="BodyTextIndent"/>
    <w:locked/>
    <w:rsid w:val="00732109"/>
    <w:rPr>
      <w:rFonts w:ascii="Arial" w:eastAsia="Calibri" w:hAnsi="Arial" w:cs="Calibri"/>
      <w:lang w:val="en-GB" w:eastAsia="en-GB"/>
    </w:rPr>
  </w:style>
  <w:style w:type="paragraph" w:styleId="BodyTextIndent2">
    <w:name w:val="Body Text Indent 2"/>
    <w:basedOn w:val="Normal"/>
    <w:link w:val="BodyTextIndent2Char"/>
    <w:rsid w:val="00732109"/>
    <w:pPr>
      <w:spacing w:after="120"/>
      <w:ind w:left="1134"/>
      <w:jc w:val="both"/>
    </w:pPr>
    <w:rPr>
      <w:rFonts w:eastAsia="Calibri"/>
      <w:lang w:eastAsia="de-DE"/>
    </w:rPr>
  </w:style>
  <w:style w:type="character" w:customStyle="1" w:styleId="BodyTextIndent2Char">
    <w:name w:val="Body Text Indent 2 Char"/>
    <w:link w:val="BodyTextIndent2"/>
    <w:locked/>
    <w:rsid w:val="00732109"/>
    <w:rPr>
      <w:rFonts w:ascii="Arial" w:eastAsia="Calibri" w:hAnsi="Arial" w:cs="Calibri"/>
      <w:lang w:val="en-GB" w:eastAsia="de-DE"/>
    </w:rPr>
  </w:style>
  <w:style w:type="paragraph" w:customStyle="1" w:styleId="Bullet1">
    <w:name w:val="Bullet 1"/>
    <w:basedOn w:val="Normal"/>
    <w:qFormat/>
    <w:rsid w:val="00732109"/>
    <w:pPr>
      <w:numPr>
        <w:numId w:val="20"/>
      </w:numPr>
      <w:spacing w:after="120"/>
      <w:jc w:val="both"/>
      <w:outlineLvl w:val="0"/>
    </w:pPr>
    <w:rPr>
      <w:rFonts w:eastAsia="Calibri" w:cs="Arial"/>
    </w:rPr>
  </w:style>
  <w:style w:type="paragraph" w:customStyle="1" w:styleId="Bullet1text">
    <w:name w:val="Bullet 1 text"/>
    <w:basedOn w:val="Normal"/>
    <w:rsid w:val="00732109"/>
    <w:pPr>
      <w:suppressAutoHyphens/>
      <w:spacing w:after="120"/>
      <w:ind w:left="1134"/>
      <w:jc w:val="both"/>
    </w:pPr>
    <w:rPr>
      <w:rFonts w:eastAsia="Calibri" w:cs="Arial"/>
      <w:lang w:val="fr-FR"/>
    </w:rPr>
  </w:style>
  <w:style w:type="paragraph" w:customStyle="1" w:styleId="Bullet2">
    <w:name w:val="Bullet 2"/>
    <w:basedOn w:val="Normal"/>
    <w:qFormat/>
    <w:rsid w:val="00732109"/>
    <w:pPr>
      <w:numPr>
        <w:ilvl w:val="1"/>
        <w:numId w:val="20"/>
      </w:numPr>
      <w:spacing w:after="120"/>
      <w:jc w:val="both"/>
    </w:pPr>
    <w:rPr>
      <w:rFonts w:eastAsia="Calibri" w:cs="Arial"/>
    </w:rPr>
  </w:style>
  <w:style w:type="paragraph" w:customStyle="1" w:styleId="Bullet2text">
    <w:name w:val="Bullet 2 text"/>
    <w:basedOn w:val="Normal"/>
    <w:rsid w:val="00732109"/>
    <w:pPr>
      <w:suppressAutoHyphens/>
      <w:spacing w:after="120"/>
      <w:ind w:left="1701"/>
      <w:jc w:val="both"/>
    </w:pPr>
    <w:rPr>
      <w:rFonts w:eastAsia="Calibri" w:cs="Arial"/>
    </w:rPr>
  </w:style>
  <w:style w:type="paragraph" w:customStyle="1" w:styleId="Bullet3">
    <w:name w:val="Bullet 3"/>
    <w:basedOn w:val="Normal"/>
    <w:rsid w:val="00732109"/>
    <w:pPr>
      <w:numPr>
        <w:ilvl w:val="2"/>
        <w:numId w:val="20"/>
      </w:numPr>
      <w:spacing w:after="60"/>
      <w:jc w:val="both"/>
    </w:pPr>
    <w:rPr>
      <w:rFonts w:eastAsia="Calibri" w:cs="Arial"/>
      <w:sz w:val="20"/>
    </w:rPr>
  </w:style>
  <w:style w:type="paragraph" w:customStyle="1" w:styleId="Bullet3text">
    <w:name w:val="Bullet 3 text"/>
    <w:basedOn w:val="Normal"/>
    <w:rsid w:val="00732109"/>
    <w:pPr>
      <w:suppressAutoHyphens/>
      <w:spacing w:after="60"/>
      <w:ind w:left="2268"/>
    </w:pPr>
    <w:rPr>
      <w:rFonts w:eastAsia="Calibri" w:cs="Arial"/>
      <w:sz w:val="20"/>
    </w:rPr>
  </w:style>
  <w:style w:type="character" w:styleId="CommentReference">
    <w:name w:val="annotation reference"/>
    <w:basedOn w:val="DefaultParagraphFont"/>
    <w:uiPriority w:val="99"/>
    <w:rsid w:val="00B534F2"/>
    <w:rPr>
      <w:rFonts w:cs="Times New Roman"/>
      <w:sz w:val="16"/>
    </w:rPr>
  </w:style>
  <w:style w:type="paragraph" w:styleId="CommentText">
    <w:name w:val="annotation text"/>
    <w:basedOn w:val="Normal"/>
    <w:link w:val="CommentTextChar"/>
    <w:uiPriority w:val="99"/>
    <w:rsid w:val="00B534F2"/>
    <w:rPr>
      <w:rFonts w:cs="Times New Roman"/>
      <w:szCs w:val="24"/>
      <w:lang w:val="nl-NL" w:eastAsia="de-DE"/>
    </w:rPr>
  </w:style>
  <w:style w:type="character" w:customStyle="1" w:styleId="CommentTextChar">
    <w:name w:val="Comment Text Char"/>
    <w:basedOn w:val="DefaultParagraphFont"/>
    <w:link w:val="CommentText"/>
    <w:uiPriority w:val="99"/>
    <w:locked/>
    <w:rsid w:val="00B534F2"/>
    <w:rPr>
      <w:rFonts w:ascii="Arial" w:hAnsi="Arial" w:cs="Times New Roman"/>
      <w:sz w:val="24"/>
      <w:lang w:eastAsia="de-DE"/>
    </w:rPr>
  </w:style>
  <w:style w:type="paragraph" w:styleId="CommentSubject">
    <w:name w:val="annotation subject"/>
    <w:basedOn w:val="CommentText"/>
    <w:next w:val="CommentText"/>
    <w:link w:val="CommentSubjectChar"/>
    <w:uiPriority w:val="99"/>
    <w:rsid w:val="00B534F2"/>
    <w:rPr>
      <w:b/>
      <w:bCs/>
      <w:lang w:eastAsia="en-US"/>
    </w:rPr>
  </w:style>
  <w:style w:type="character" w:customStyle="1" w:styleId="CommentSubjectChar">
    <w:name w:val="Comment Subject Char"/>
    <w:basedOn w:val="CommentTextChar"/>
    <w:link w:val="CommentSubject"/>
    <w:uiPriority w:val="99"/>
    <w:locked/>
    <w:rsid w:val="00B534F2"/>
    <w:rPr>
      <w:rFonts w:ascii="Arial" w:hAnsi="Arial" w:cs="Times New Roman"/>
      <w:b/>
      <w:sz w:val="24"/>
      <w:lang w:eastAsia="en-US"/>
    </w:rPr>
  </w:style>
  <w:style w:type="paragraph" w:styleId="DocumentMap">
    <w:name w:val="Document Map"/>
    <w:basedOn w:val="Normal"/>
    <w:link w:val="DocumentMapChar"/>
    <w:uiPriority w:val="99"/>
    <w:rsid w:val="00240B4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locked/>
    <w:rsid w:val="00240B4C"/>
    <w:rPr>
      <w:rFonts w:ascii="Tahoma" w:hAnsi="Tahoma" w:cs="Tahoma"/>
      <w:shd w:val="clear" w:color="auto" w:fill="000080"/>
    </w:rPr>
  </w:style>
  <w:style w:type="character" w:styleId="Emphasis">
    <w:name w:val="Emphasis"/>
    <w:basedOn w:val="DefaultParagraphFont"/>
    <w:uiPriority w:val="99"/>
    <w:rsid w:val="00B534F2"/>
    <w:rPr>
      <w:rFonts w:cs="Times New Roman"/>
      <w:i/>
    </w:rPr>
  </w:style>
  <w:style w:type="paragraph" w:customStyle="1" w:styleId="equation">
    <w:name w:val="equation"/>
    <w:basedOn w:val="Normal"/>
    <w:next w:val="BodyText"/>
    <w:uiPriority w:val="99"/>
    <w:rsid w:val="009E559D"/>
    <w:pPr>
      <w:keepNext/>
      <w:numPr>
        <w:numId w:val="11"/>
      </w:numPr>
      <w:tabs>
        <w:tab w:val="left" w:pos="142"/>
      </w:tabs>
      <w:spacing w:after="120"/>
      <w:jc w:val="right"/>
    </w:pPr>
  </w:style>
  <w:style w:type="paragraph" w:customStyle="1" w:styleId="Figure">
    <w:name w:val="Figure_#"/>
    <w:basedOn w:val="Normal"/>
    <w:next w:val="Normal"/>
    <w:qFormat/>
    <w:rsid w:val="009E559D"/>
    <w:pPr>
      <w:numPr>
        <w:numId w:val="12"/>
      </w:numPr>
      <w:spacing w:before="120" w:after="120"/>
      <w:jc w:val="center"/>
    </w:pPr>
    <w:rPr>
      <w:i/>
      <w:szCs w:val="20"/>
    </w:rPr>
  </w:style>
  <w:style w:type="character" w:styleId="FollowedHyperlink">
    <w:name w:val="FollowedHyperlink"/>
    <w:basedOn w:val="DefaultParagraphFont"/>
    <w:uiPriority w:val="99"/>
    <w:rsid w:val="00B534F2"/>
    <w:rPr>
      <w:rFonts w:cs="Times New Roman"/>
      <w:color w:val="800080"/>
      <w:u w:val="single"/>
    </w:rPr>
  </w:style>
  <w:style w:type="paragraph" w:styleId="Footer">
    <w:name w:val="footer"/>
    <w:basedOn w:val="Normal"/>
    <w:link w:val="FooterChar"/>
    <w:uiPriority w:val="99"/>
    <w:rsid w:val="00240B4C"/>
    <w:pPr>
      <w:tabs>
        <w:tab w:val="center" w:pos="4820"/>
        <w:tab w:val="right" w:pos="9639"/>
      </w:tabs>
    </w:pPr>
  </w:style>
  <w:style w:type="character" w:customStyle="1" w:styleId="FooterChar">
    <w:name w:val="Footer Char"/>
    <w:basedOn w:val="DefaultParagraphFont"/>
    <w:link w:val="Footer"/>
    <w:uiPriority w:val="99"/>
    <w:locked/>
    <w:rsid w:val="00240B4C"/>
    <w:rPr>
      <w:rFonts w:ascii="Arial" w:hAnsi="Arial" w:cs="Calibri"/>
      <w:sz w:val="22"/>
      <w:szCs w:val="22"/>
    </w:rPr>
  </w:style>
  <w:style w:type="character" w:styleId="FootnoteReference">
    <w:name w:val="footnote reference"/>
    <w:basedOn w:val="DefaultParagraphFont"/>
    <w:rsid w:val="00240B4C"/>
    <w:rPr>
      <w:rFonts w:ascii="Arial" w:hAnsi="Arial" w:cs="Times New Roman"/>
      <w:sz w:val="16"/>
    </w:rPr>
  </w:style>
  <w:style w:type="paragraph" w:styleId="FootnoteText">
    <w:name w:val="footnote text"/>
    <w:basedOn w:val="Normal"/>
    <w:link w:val="FootnoteTextChar"/>
    <w:rsid w:val="00240B4C"/>
    <w:rPr>
      <w:sz w:val="20"/>
      <w:szCs w:val="20"/>
    </w:rPr>
  </w:style>
  <w:style w:type="character" w:customStyle="1" w:styleId="FootnoteTextChar">
    <w:name w:val="Footnote Text Char"/>
    <w:basedOn w:val="DefaultParagraphFont"/>
    <w:link w:val="FootnoteText"/>
    <w:locked/>
    <w:rsid w:val="00240B4C"/>
    <w:rPr>
      <w:rFonts w:ascii="Arial" w:hAnsi="Arial" w:cs="Calibri"/>
    </w:rPr>
  </w:style>
  <w:style w:type="paragraph" w:styleId="Header">
    <w:name w:val="header"/>
    <w:basedOn w:val="Normal"/>
    <w:link w:val="HeaderChar"/>
    <w:rsid w:val="00240B4C"/>
    <w:pPr>
      <w:tabs>
        <w:tab w:val="center" w:pos="4820"/>
        <w:tab w:val="right" w:pos="9639"/>
      </w:tabs>
    </w:pPr>
  </w:style>
  <w:style w:type="character" w:customStyle="1" w:styleId="HeaderChar">
    <w:name w:val="Header Char"/>
    <w:basedOn w:val="DefaultParagraphFont"/>
    <w:link w:val="Header"/>
    <w:locked/>
    <w:rsid w:val="00240B4C"/>
    <w:rPr>
      <w:rFonts w:ascii="Arial" w:hAnsi="Arial" w:cs="Calibri"/>
      <w:sz w:val="22"/>
      <w:szCs w:val="22"/>
    </w:rPr>
  </w:style>
  <w:style w:type="character" w:styleId="Hyperlink">
    <w:name w:val="Hyperlink"/>
    <w:basedOn w:val="DefaultParagraphFont"/>
    <w:uiPriority w:val="99"/>
    <w:rsid w:val="00240B4C"/>
    <w:rPr>
      <w:rFonts w:cs="Times New Roman"/>
      <w:color w:val="0000FF"/>
      <w:u w:val="single"/>
    </w:rPr>
  </w:style>
  <w:style w:type="paragraph" w:styleId="Index1">
    <w:name w:val="index 1"/>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732109"/>
    <w:pPr>
      <w:numPr>
        <w:numId w:val="23"/>
      </w:numPr>
      <w:spacing w:after="120"/>
      <w:jc w:val="both"/>
    </w:pPr>
    <w:rPr>
      <w:rFonts w:eastAsia="MS Mincho"/>
      <w:lang w:eastAsia="ja-JP"/>
    </w:rPr>
  </w:style>
  <w:style w:type="paragraph" w:customStyle="1" w:styleId="List1indent">
    <w:name w:val="List 1 indent"/>
    <w:basedOn w:val="Normal"/>
    <w:qFormat/>
    <w:rsid w:val="009E559D"/>
    <w:pPr>
      <w:numPr>
        <w:ilvl w:val="1"/>
        <w:numId w:val="4"/>
      </w:numPr>
      <w:tabs>
        <w:tab w:val="clear" w:pos="993"/>
        <w:tab w:val="num" w:pos="1134"/>
      </w:tabs>
      <w:spacing w:after="120"/>
      <w:ind w:left="1134"/>
      <w:jc w:val="both"/>
    </w:pPr>
    <w:rPr>
      <w:szCs w:val="20"/>
    </w:rPr>
  </w:style>
  <w:style w:type="paragraph" w:customStyle="1" w:styleId="List1indent2">
    <w:name w:val="List 1 indent 2"/>
    <w:basedOn w:val="Normal"/>
    <w:rsid w:val="00732109"/>
    <w:pPr>
      <w:widowControl w:val="0"/>
      <w:numPr>
        <w:ilvl w:val="2"/>
        <w:numId w:val="23"/>
      </w:numPr>
      <w:autoSpaceDE w:val="0"/>
      <w:autoSpaceDN w:val="0"/>
      <w:adjustRightInd w:val="0"/>
      <w:spacing w:after="120"/>
      <w:jc w:val="both"/>
    </w:pPr>
    <w:rPr>
      <w:rFonts w:eastAsia="Calibri" w:cs="Arial"/>
      <w:sz w:val="20"/>
      <w:szCs w:val="20"/>
    </w:rPr>
  </w:style>
  <w:style w:type="paragraph" w:customStyle="1" w:styleId="List1indent2text">
    <w:name w:val="List 1 indent 2 text"/>
    <w:basedOn w:val="Normal"/>
    <w:rsid w:val="00732109"/>
    <w:pPr>
      <w:spacing w:after="60"/>
      <w:ind w:left="1701"/>
      <w:jc w:val="both"/>
    </w:pPr>
    <w:rPr>
      <w:rFonts w:eastAsia="Calibri" w:cs="Arial"/>
      <w:sz w:val="20"/>
    </w:rPr>
  </w:style>
  <w:style w:type="paragraph" w:customStyle="1" w:styleId="List1indenttext">
    <w:name w:val="List 1 indent text"/>
    <w:basedOn w:val="Normal"/>
    <w:rsid w:val="00732109"/>
    <w:pPr>
      <w:spacing w:after="120"/>
      <w:ind w:left="1134"/>
      <w:jc w:val="both"/>
    </w:pPr>
    <w:rPr>
      <w:rFonts w:eastAsia="Calibri"/>
      <w:szCs w:val="20"/>
    </w:rPr>
  </w:style>
  <w:style w:type="paragraph" w:customStyle="1" w:styleId="List1text">
    <w:name w:val="List 1 text"/>
    <w:basedOn w:val="Normal"/>
    <w:qFormat/>
    <w:rsid w:val="00732109"/>
    <w:pPr>
      <w:spacing w:after="120"/>
      <w:ind w:left="567"/>
      <w:jc w:val="both"/>
    </w:pPr>
    <w:rPr>
      <w:rFonts w:eastAsia="Calibri" w:cs="Arial"/>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9E559D"/>
    <w:pPr>
      <w:numPr>
        <w:numId w:val="1"/>
      </w:numPr>
      <w:ind w:left="360"/>
    </w:pPr>
  </w:style>
  <w:style w:type="paragraph" w:styleId="NormalWeb">
    <w:name w:val="Normal (Web)"/>
    <w:basedOn w:val="Normal"/>
    <w:uiPriority w:val="99"/>
    <w:rsid w:val="00240B4C"/>
    <w:pPr>
      <w:spacing w:before="100" w:beforeAutospacing="1" w:after="100" w:afterAutospacing="1"/>
    </w:pPr>
  </w:style>
  <w:style w:type="character" w:styleId="PageNumber">
    <w:name w:val="page number"/>
    <w:basedOn w:val="DefaultParagraphFont"/>
    <w:uiPriority w:val="99"/>
    <w:rsid w:val="00240B4C"/>
    <w:rPr>
      <w:rFonts w:cs="Times New Roman"/>
    </w:rPr>
  </w:style>
  <w:style w:type="paragraph" w:styleId="Quote">
    <w:name w:val="Quote"/>
    <w:basedOn w:val="Normal"/>
    <w:next w:val="Normal"/>
    <w:link w:val="QuoteChar"/>
    <w:uiPriority w:val="99"/>
    <w:rsid w:val="00240B4C"/>
    <w:rPr>
      <w:i/>
      <w:iCs/>
      <w:color w:val="000000"/>
    </w:rPr>
  </w:style>
  <w:style w:type="character" w:customStyle="1" w:styleId="QuoteChar">
    <w:name w:val="Quote Char"/>
    <w:basedOn w:val="DefaultParagraphFont"/>
    <w:link w:val="Quote"/>
    <w:uiPriority w:val="99"/>
    <w:locked/>
    <w:rsid w:val="00240B4C"/>
    <w:rPr>
      <w:rFonts w:ascii="Arial" w:hAnsi="Arial" w:cs="Calibri"/>
      <w:i/>
      <w:iCs/>
      <w:color w:val="000000"/>
      <w:sz w:val="22"/>
      <w:szCs w:val="22"/>
    </w:rPr>
  </w:style>
  <w:style w:type="paragraph" w:customStyle="1" w:styleId="References">
    <w:name w:val="References"/>
    <w:basedOn w:val="Normal"/>
    <w:uiPriority w:val="99"/>
    <w:rsid w:val="009E559D"/>
    <w:pPr>
      <w:numPr>
        <w:numId w:val="15"/>
      </w:numPr>
      <w:spacing w:after="120"/>
    </w:pPr>
    <w:rPr>
      <w:rFonts w:cs="Times New Roman"/>
      <w:szCs w:val="20"/>
      <w:lang w:eastAsia="en-US"/>
    </w:rPr>
  </w:style>
  <w:style w:type="paragraph" w:styleId="Subtitle">
    <w:name w:val="Subtitle"/>
    <w:basedOn w:val="Normal"/>
    <w:link w:val="SubtitleChar"/>
    <w:uiPriority w:val="99"/>
    <w:rsid w:val="00B534F2"/>
    <w:pPr>
      <w:spacing w:after="60"/>
      <w:jc w:val="center"/>
      <w:outlineLvl w:val="1"/>
    </w:pPr>
    <w:rPr>
      <w:rFonts w:cs="Times New Roman"/>
      <w:b/>
      <w:sz w:val="28"/>
      <w:szCs w:val="28"/>
      <w:lang w:val="nl-NL" w:eastAsia="en-US"/>
    </w:rPr>
  </w:style>
  <w:style w:type="character" w:customStyle="1" w:styleId="SubtitleChar">
    <w:name w:val="Subtitle Char"/>
    <w:basedOn w:val="DefaultParagraphFont"/>
    <w:link w:val="Subtitle"/>
    <w:uiPriority w:val="99"/>
    <w:locked/>
    <w:rsid w:val="00B534F2"/>
    <w:rPr>
      <w:rFonts w:ascii="Arial" w:hAnsi="Arial" w:cs="Times New Roman"/>
      <w:b/>
      <w:sz w:val="28"/>
      <w:lang w:eastAsia="en-US"/>
    </w:rPr>
  </w:style>
  <w:style w:type="paragraph" w:styleId="TableofFigures">
    <w:name w:val="table of figures"/>
    <w:basedOn w:val="Normal"/>
    <w:next w:val="Normal"/>
    <w:autoRedefine/>
    <w:uiPriority w:val="99"/>
    <w:rsid w:val="009D24FF"/>
    <w:pPr>
      <w:tabs>
        <w:tab w:val="right" w:pos="9639"/>
      </w:tabs>
      <w:spacing w:before="120" w:after="120"/>
      <w:ind w:left="1134" w:right="284" w:hanging="1134"/>
    </w:pPr>
    <w:rPr>
      <w:rFonts w:eastAsiaTheme="minorEastAsia" w:cs="Arial"/>
      <w:noProof/>
      <w:lang w:val="en-US" w:eastAsia="ja-JP"/>
    </w:rPr>
  </w:style>
  <w:style w:type="paragraph" w:customStyle="1" w:styleId="Table">
    <w:name w:val="Table_#"/>
    <w:basedOn w:val="Normal"/>
    <w:next w:val="Normal"/>
    <w:qFormat/>
    <w:rsid w:val="009E559D"/>
    <w:pPr>
      <w:numPr>
        <w:numId w:val="16"/>
      </w:numPr>
      <w:spacing w:before="120" w:after="120"/>
      <w:jc w:val="center"/>
    </w:pPr>
    <w:rPr>
      <w:i/>
      <w:szCs w:val="20"/>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240B4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uiPriority w:val="99"/>
    <w:locked/>
    <w:rsid w:val="00240B4C"/>
    <w:rPr>
      <w:rFonts w:ascii="Arial" w:hAnsi="Arial" w:cs="Arial"/>
      <w:b/>
      <w:bCs/>
      <w:kern w:val="28"/>
      <w:sz w:val="32"/>
      <w:szCs w:val="32"/>
    </w:rPr>
  </w:style>
  <w:style w:type="paragraph" w:styleId="TOC1">
    <w:name w:val="toc 1"/>
    <w:basedOn w:val="Normal"/>
    <w:next w:val="Normal"/>
    <w:autoRedefine/>
    <w:uiPriority w:val="39"/>
    <w:qFormat/>
    <w:rsid w:val="00D41401"/>
    <w:pPr>
      <w:tabs>
        <w:tab w:val="right" w:pos="9639"/>
      </w:tabs>
      <w:spacing w:before="120" w:after="120"/>
      <w:ind w:left="567" w:right="284" w:hanging="567"/>
    </w:pPr>
    <w:rPr>
      <w:rFonts w:eastAsia="MS ??" w:cs="Times New Roman"/>
      <w:noProof/>
      <w:lang w:val="en-US" w:eastAsia="ja-JP"/>
    </w:rPr>
  </w:style>
  <w:style w:type="paragraph" w:styleId="TOC2">
    <w:name w:val="toc 2"/>
    <w:basedOn w:val="Normal"/>
    <w:next w:val="Normal"/>
    <w:autoRedefine/>
    <w:uiPriority w:val="39"/>
    <w:rsid w:val="00D41401"/>
    <w:pPr>
      <w:tabs>
        <w:tab w:val="right" w:pos="9639"/>
      </w:tabs>
      <w:spacing w:before="120" w:after="120"/>
      <w:ind w:left="1418" w:right="284" w:hanging="851"/>
    </w:pPr>
    <w:rPr>
      <w:rFonts w:ascii="Calibri" w:eastAsia="MS ??" w:hAnsi="Calibri" w:cs="Times New Roman"/>
      <w:noProof/>
      <w:sz w:val="24"/>
      <w:szCs w:val="24"/>
      <w:lang w:val="en-US" w:eastAsia="ja-JP"/>
    </w:rPr>
  </w:style>
  <w:style w:type="paragraph" w:styleId="TOC3">
    <w:name w:val="toc 3"/>
    <w:basedOn w:val="Normal"/>
    <w:next w:val="Normal"/>
    <w:autoRedefine/>
    <w:uiPriority w:val="39"/>
    <w:rsid w:val="00D41401"/>
    <w:pPr>
      <w:tabs>
        <w:tab w:val="right" w:pos="9639"/>
      </w:tabs>
      <w:ind w:left="2268" w:right="284" w:hanging="850"/>
    </w:pPr>
    <w:rPr>
      <w:rFonts w:ascii="Calibri" w:eastAsia="MS ??" w:hAnsi="Calibri" w:cs="Times New Roman"/>
      <w:noProof/>
      <w:sz w:val="24"/>
      <w:szCs w:val="24"/>
      <w:lang w:val="en-US" w:eastAsia="ja-JP"/>
    </w:rPr>
  </w:style>
  <w:style w:type="paragraph" w:styleId="TOC4">
    <w:name w:val="toc 4"/>
    <w:basedOn w:val="Normal"/>
    <w:next w:val="Normal"/>
    <w:uiPriority w:val="39"/>
    <w:rsid w:val="00392C27"/>
    <w:pPr>
      <w:tabs>
        <w:tab w:val="right" w:pos="9639"/>
      </w:tabs>
      <w:spacing w:before="120" w:after="120"/>
      <w:ind w:right="284"/>
    </w:pPr>
    <w:rPr>
      <w:rFonts w:cs="Times New Roman"/>
      <w:lang w:eastAsia="en-US"/>
    </w:rPr>
  </w:style>
  <w:style w:type="paragraph" w:styleId="TOC5">
    <w:name w:val="toc 5"/>
    <w:basedOn w:val="Normal"/>
    <w:next w:val="Normal"/>
    <w:autoRedefine/>
    <w:uiPriority w:val="39"/>
    <w:rsid w:val="00D41401"/>
    <w:pPr>
      <w:tabs>
        <w:tab w:val="right" w:pos="9639"/>
      </w:tabs>
      <w:spacing w:after="120"/>
      <w:ind w:left="1418" w:right="284" w:hanging="1418"/>
    </w:pPr>
    <w:rPr>
      <w:rFonts w:cs="Times New Roman"/>
      <w:lang w:eastAsia="en-US"/>
    </w:rPr>
  </w:style>
  <w:style w:type="paragraph" w:styleId="TOC6">
    <w:name w:val="toc 6"/>
    <w:basedOn w:val="Normal"/>
    <w:next w:val="Normal"/>
    <w:autoRedefine/>
    <w:uiPriority w:val="99"/>
    <w:rsid w:val="009E559D"/>
    <w:pPr>
      <w:tabs>
        <w:tab w:val="right" w:pos="9639"/>
      </w:tabs>
      <w:spacing w:after="120"/>
      <w:ind w:right="284"/>
      <w:jc w:val="both"/>
    </w:pPr>
    <w:rPr>
      <w:rFonts w:cs="Times New Roman"/>
      <w:b/>
      <w:bCs/>
      <w:caps/>
      <w:sz w:val="24"/>
      <w:szCs w:val="24"/>
      <w:lang w:eastAsia="en-US"/>
    </w:rPr>
  </w:style>
  <w:style w:type="paragraph" w:styleId="TOC7">
    <w:name w:val="toc 7"/>
    <w:basedOn w:val="Normal"/>
    <w:next w:val="Normal"/>
    <w:autoRedefine/>
    <w:uiPriority w:val="99"/>
    <w:rsid w:val="00240B4C"/>
    <w:pPr>
      <w:ind w:left="1200"/>
    </w:pPr>
    <w:rPr>
      <w:sz w:val="20"/>
      <w:szCs w:val="20"/>
    </w:rPr>
  </w:style>
  <w:style w:type="paragraph" w:styleId="TOC8">
    <w:name w:val="toc 8"/>
    <w:basedOn w:val="Normal"/>
    <w:next w:val="Normal"/>
    <w:autoRedefine/>
    <w:uiPriority w:val="99"/>
    <w:rsid w:val="00240B4C"/>
    <w:pPr>
      <w:ind w:left="1440"/>
    </w:pPr>
    <w:rPr>
      <w:sz w:val="20"/>
      <w:szCs w:val="20"/>
    </w:rPr>
  </w:style>
  <w:style w:type="paragraph" w:styleId="TOC9">
    <w:name w:val="toc 9"/>
    <w:basedOn w:val="Normal"/>
    <w:next w:val="Normal"/>
    <w:autoRedefine/>
    <w:uiPriority w:val="99"/>
    <w:rsid w:val="00240B4C"/>
    <w:pPr>
      <w:ind w:left="1680"/>
    </w:pPr>
    <w:rPr>
      <w:sz w:val="20"/>
      <w:szCs w:val="20"/>
    </w:rPr>
  </w:style>
  <w:style w:type="table" w:styleId="TableGrid">
    <w:name w:val="Table Grid"/>
    <w:basedOn w:val="TableNormal"/>
    <w:uiPriority w:val="99"/>
    <w:rsid w:val="00371BE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uiPriority w:val="99"/>
    <w:rsid w:val="00F710A0"/>
    <w:pPr>
      <w:spacing w:before="120" w:after="120"/>
    </w:pPr>
    <w:rPr>
      <w:rFonts w:cs="Arial"/>
      <w:b/>
      <w:caps/>
      <w:sz w:val="24"/>
    </w:rPr>
  </w:style>
  <w:style w:type="paragraph" w:customStyle="1" w:styleId="AnnexHeading2">
    <w:name w:val="Annex Heading 2"/>
    <w:basedOn w:val="Normal"/>
    <w:next w:val="BodyText"/>
    <w:uiPriority w:val="99"/>
    <w:rsid w:val="00F710A0"/>
    <w:pPr>
      <w:spacing w:before="120" w:after="120"/>
    </w:pPr>
    <w:rPr>
      <w:rFonts w:cs="Arial"/>
      <w:b/>
    </w:rPr>
  </w:style>
  <w:style w:type="paragraph" w:customStyle="1" w:styleId="AnnexHeading3">
    <w:name w:val="Annex Heading 3"/>
    <w:basedOn w:val="Normal"/>
    <w:next w:val="Normal"/>
    <w:uiPriority w:val="99"/>
    <w:rsid w:val="00F710A0"/>
    <w:pPr>
      <w:spacing w:before="120" w:after="120"/>
    </w:pPr>
    <w:rPr>
      <w:rFonts w:cs="Arial"/>
    </w:rPr>
  </w:style>
  <w:style w:type="paragraph" w:customStyle="1" w:styleId="AnnexHeading4">
    <w:name w:val="Annex Heading 4"/>
    <w:basedOn w:val="Normal"/>
    <w:next w:val="BodyText"/>
    <w:uiPriority w:val="99"/>
    <w:rsid w:val="00F710A0"/>
    <w:pPr>
      <w:spacing w:before="120" w:after="120"/>
    </w:pPr>
    <w:rPr>
      <w:rFonts w:cs="Arial"/>
    </w:r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spacing w:after="120"/>
      <w:ind w:left="1134"/>
    </w:pPr>
    <w:rPr>
      <w:rFonts w:cs="Times New Roman"/>
      <w:lang w:val="nl-NL" w:eastAsia="en-US"/>
    </w:rPr>
  </w:style>
  <w:style w:type="character" w:customStyle="1" w:styleId="BodyTextIndent3Char">
    <w:name w:val="Body Text Indent 3 Char"/>
    <w:basedOn w:val="DefaultParagraphFont"/>
    <w:link w:val="BodyTextIndent3"/>
    <w:uiPriority w:val="99"/>
    <w:locked/>
    <w:rsid w:val="00DD6174"/>
    <w:rPr>
      <w:rFonts w:ascii="Arial" w:hAnsi="Arial" w:cs="Times New Roman"/>
      <w:sz w:val="22"/>
      <w:lang w:eastAsia="en-US"/>
    </w:rPr>
  </w:style>
  <w:style w:type="paragraph" w:customStyle="1" w:styleId="AppendixHeading1">
    <w:name w:val="Appendix Heading 1"/>
    <w:basedOn w:val="Normal"/>
    <w:next w:val="BodyText"/>
    <w:uiPriority w:val="99"/>
    <w:rsid w:val="009E559D"/>
    <w:pPr>
      <w:numPr>
        <w:numId w:val="9"/>
      </w:numPr>
      <w:spacing w:before="120" w:after="120"/>
    </w:pPr>
    <w:rPr>
      <w:rFonts w:cs="Arial"/>
      <w:b/>
      <w:caps/>
      <w:sz w:val="24"/>
    </w:rPr>
  </w:style>
  <w:style w:type="paragraph" w:customStyle="1" w:styleId="AppendixHeading2">
    <w:name w:val="Appendix Heading 2"/>
    <w:basedOn w:val="Normal"/>
    <w:next w:val="BodyText"/>
    <w:uiPriority w:val="99"/>
    <w:rsid w:val="009E559D"/>
    <w:pPr>
      <w:numPr>
        <w:ilvl w:val="1"/>
        <w:numId w:val="9"/>
      </w:numPr>
      <w:spacing w:before="120" w:after="120"/>
    </w:pPr>
    <w:rPr>
      <w:rFonts w:cs="Arial"/>
      <w:b/>
    </w:rPr>
  </w:style>
  <w:style w:type="paragraph" w:styleId="BodyTextFirstIndent">
    <w:name w:val="Body Text First Indent"/>
    <w:basedOn w:val="BodyText"/>
    <w:link w:val="BodyTextFirstIndentChar"/>
    <w:uiPriority w:val="99"/>
    <w:rsid w:val="00DD6174"/>
    <w:pPr>
      <w:ind w:firstLine="210"/>
      <w:jc w:val="left"/>
    </w:pPr>
    <w:rPr>
      <w:rFonts w:cs="Times New Roman"/>
      <w:szCs w:val="24"/>
      <w:lang w:val="nl-NL" w:eastAsia="en-US"/>
    </w:rPr>
  </w:style>
  <w:style w:type="character" w:customStyle="1" w:styleId="BodyTextFirstIndentChar">
    <w:name w:val="Body Text First Indent Char"/>
    <w:basedOn w:val="BodyTextChar"/>
    <w:link w:val="BodyTextFirstIndent"/>
    <w:uiPriority w:val="99"/>
    <w:locked/>
    <w:rsid w:val="00DD6174"/>
    <w:rPr>
      <w:rFonts w:ascii="Arial" w:eastAsia="Calibri" w:hAnsi="Arial" w:cs="Calibri"/>
      <w:sz w:val="22"/>
      <w:szCs w:val="22"/>
      <w:lang w:val="en-GB" w:eastAsia="en-US"/>
    </w:rPr>
  </w:style>
  <w:style w:type="paragraph" w:styleId="BodyTextFirstIndent2">
    <w:name w:val="Body Text First Indent 2"/>
    <w:basedOn w:val="BodyTextIndent"/>
    <w:link w:val="BodyTextFirstIndent2Char"/>
    <w:uiPriority w:val="99"/>
    <w:rsid w:val="00DD6174"/>
    <w:pPr>
      <w:ind w:left="283" w:firstLine="210"/>
    </w:pPr>
    <w:rPr>
      <w:rFonts w:cs="Times New Roman"/>
      <w:szCs w:val="24"/>
      <w:lang w:val="nl-NL" w:eastAsia="en-US"/>
    </w:rPr>
  </w:style>
  <w:style w:type="character" w:customStyle="1" w:styleId="BodyTextFirstIndent2Char">
    <w:name w:val="Body Text First Indent 2 Char"/>
    <w:basedOn w:val="BodyTextIndentChar"/>
    <w:link w:val="BodyTextFirstIndent2"/>
    <w:uiPriority w:val="99"/>
    <w:locked/>
    <w:rsid w:val="00DD6174"/>
    <w:rPr>
      <w:rFonts w:ascii="Arial" w:eastAsia="Calibri" w:hAnsi="Arial" w:cs="Calibri"/>
      <w:sz w:val="22"/>
      <w:szCs w:val="22"/>
      <w:lang w:val="en-GB" w:eastAsia="en-US"/>
    </w:rPr>
  </w:style>
  <w:style w:type="paragraph" w:styleId="BodyText2">
    <w:name w:val="Body Text 2"/>
    <w:basedOn w:val="Normal"/>
    <w:link w:val="BodyText2Char"/>
    <w:uiPriority w:val="99"/>
    <w:rsid w:val="00240B4C"/>
    <w:pPr>
      <w:spacing w:line="480" w:lineRule="auto"/>
    </w:pPr>
  </w:style>
  <w:style w:type="character" w:customStyle="1" w:styleId="BodyText2Char">
    <w:name w:val="Body Text 2 Char"/>
    <w:basedOn w:val="DefaultParagraphFont"/>
    <w:link w:val="BodyText2"/>
    <w:uiPriority w:val="99"/>
    <w:locked/>
    <w:rsid w:val="00240B4C"/>
    <w:rPr>
      <w:rFonts w:ascii="Arial" w:hAnsi="Arial" w:cs="Calibri"/>
      <w:sz w:val="22"/>
      <w:szCs w:val="22"/>
    </w:rPr>
  </w:style>
  <w:style w:type="paragraph" w:customStyle="1" w:styleId="AppendixHeading3">
    <w:name w:val="Appendix Heading 3"/>
    <w:basedOn w:val="Normal"/>
    <w:next w:val="Normal"/>
    <w:uiPriority w:val="99"/>
    <w:rsid w:val="009E559D"/>
    <w:pPr>
      <w:numPr>
        <w:ilvl w:val="2"/>
        <w:numId w:val="9"/>
      </w:numPr>
      <w:spacing w:before="120" w:after="120"/>
    </w:pPr>
    <w:rPr>
      <w:rFonts w:cs="Arial"/>
    </w:rPr>
  </w:style>
  <w:style w:type="paragraph" w:customStyle="1" w:styleId="StyleHeading2Rubmellan11ptNotItalic">
    <w:name w:val="Style Heading 2Rub mellan + 11 pt Not Italic"/>
    <w:basedOn w:val="Heading2"/>
    <w:uiPriority w:val="99"/>
    <w:rsid w:val="009E559D"/>
    <w:pPr>
      <w:spacing w:before="240"/>
    </w:pPr>
    <w:rPr>
      <w:rFonts w:cs="Arial"/>
      <w:bCs w:val="0"/>
      <w:i/>
      <w:iCs/>
      <w:szCs w:val="22"/>
      <w:lang w:val="en-US"/>
    </w:rPr>
  </w:style>
  <w:style w:type="paragraph" w:customStyle="1" w:styleId="StyleHeading4Rubpytte10ptNotBold">
    <w:name w:val="Style Heading 4Rub pytte + 10 pt Not Bold"/>
    <w:basedOn w:val="Heading4"/>
    <w:uiPriority w:val="99"/>
    <w:rsid w:val="009E559D"/>
    <w:pPr>
      <w:tabs>
        <w:tab w:val="num" w:pos="1148"/>
      </w:tabs>
      <w:ind w:left="1148"/>
    </w:pPr>
    <w:rPr>
      <w:rFonts w:cs="Arial"/>
      <w:b/>
      <w:bCs/>
      <w:sz w:val="20"/>
      <w:lang w:eastAsia="en-US"/>
    </w:rPr>
  </w:style>
  <w:style w:type="paragraph" w:styleId="ListNumber2">
    <w:name w:val="List Number 2"/>
    <w:basedOn w:val="Normal"/>
    <w:uiPriority w:val="99"/>
    <w:rsid w:val="009E559D"/>
    <w:pPr>
      <w:numPr>
        <w:numId w:val="2"/>
      </w:numPr>
      <w:tabs>
        <w:tab w:val="clear" w:pos="360"/>
        <w:tab w:val="num" w:pos="643"/>
      </w:tabs>
      <w:ind w:left="643"/>
      <w:contextualSpacing/>
    </w:pPr>
  </w:style>
  <w:style w:type="paragraph" w:customStyle="1" w:styleId="Default">
    <w:name w:val="Default"/>
    <w:uiPriority w:val="99"/>
    <w:rsid w:val="00240B4C"/>
    <w:pPr>
      <w:autoSpaceDE w:val="0"/>
      <w:autoSpaceDN w:val="0"/>
      <w:adjustRightInd w:val="0"/>
    </w:pPr>
    <w:rPr>
      <w:rFonts w:ascii="Arial" w:eastAsia="SimSun" w:hAnsi="Arial" w:cs="Arial"/>
      <w:color w:val="000000"/>
      <w:sz w:val="24"/>
      <w:szCs w:val="24"/>
      <w:lang w:val="en-US" w:eastAsia="zh-CN"/>
    </w:rPr>
  </w:style>
  <w:style w:type="paragraph" w:styleId="EndnoteText">
    <w:name w:val="endnote text"/>
    <w:basedOn w:val="Normal"/>
    <w:link w:val="EndnoteTextChar"/>
    <w:uiPriority w:val="99"/>
    <w:rsid w:val="00187EF0"/>
    <w:rPr>
      <w:sz w:val="20"/>
      <w:szCs w:val="20"/>
    </w:rPr>
  </w:style>
  <w:style w:type="character" w:customStyle="1" w:styleId="EndnoteTextChar">
    <w:name w:val="Endnote Text Char"/>
    <w:basedOn w:val="DefaultParagraphFont"/>
    <w:link w:val="EndnoteText"/>
    <w:uiPriority w:val="99"/>
    <w:locked/>
    <w:rsid w:val="00187EF0"/>
    <w:rPr>
      <w:rFonts w:ascii="Arial" w:hAnsi="Arial" w:cs="Times New Roman"/>
      <w:lang w:eastAsia="en-US"/>
    </w:rPr>
  </w:style>
  <w:style w:type="character" w:styleId="EndnoteReference">
    <w:name w:val="endnote reference"/>
    <w:basedOn w:val="DefaultParagraphFont"/>
    <w:uiPriority w:val="99"/>
    <w:rsid w:val="00187EF0"/>
    <w:rPr>
      <w:rFonts w:cs="Times New Roman"/>
      <w:vertAlign w:val="superscript"/>
    </w:rPr>
  </w:style>
  <w:style w:type="paragraph" w:styleId="Caption">
    <w:name w:val="caption"/>
    <w:basedOn w:val="Normal"/>
    <w:next w:val="Normal"/>
    <w:uiPriority w:val="99"/>
    <w:rsid w:val="003A76A8"/>
    <w:pPr>
      <w:spacing w:after="200"/>
    </w:pPr>
    <w:rPr>
      <w:b/>
      <w:bCs/>
      <w:color w:val="4F81BD"/>
      <w:sz w:val="18"/>
      <w:szCs w:val="18"/>
    </w:rPr>
  </w:style>
  <w:style w:type="paragraph" w:customStyle="1" w:styleId="AnnexFigure">
    <w:name w:val="Annex Figure"/>
    <w:basedOn w:val="Normal"/>
    <w:next w:val="Normal"/>
    <w:uiPriority w:val="99"/>
    <w:rsid w:val="009E559D"/>
    <w:pPr>
      <w:numPr>
        <w:numId w:val="6"/>
      </w:numPr>
      <w:spacing w:before="120" w:after="120"/>
      <w:jc w:val="center"/>
    </w:pPr>
    <w:rPr>
      <w:i/>
    </w:rPr>
  </w:style>
  <w:style w:type="paragraph" w:customStyle="1" w:styleId="AnnexHead1">
    <w:name w:val="Annex Head 1"/>
    <w:basedOn w:val="Normal"/>
    <w:next w:val="Normal"/>
    <w:uiPriority w:val="99"/>
    <w:rsid w:val="009E559D"/>
    <w:pPr>
      <w:numPr>
        <w:numId w:val="7"/>
      </w:numPr>
    </w:pPr>
    <w:rPr>
      <w:b/>
      <w:caps/>
      <w:sz w:val="28"/>
    </w:rPr>
  </w:style>
  <w:style w:type="paragraph" w:customStyle="1" w:styleId="AnnexHead2">
    <w:name w:val="Annex Head 2"/>
    <w:basedOn w:val="Normal"/>
    <w:next w:val="Normal"/>
    <w:uiPriority w:val="99"/>
    <w:rsid w:val="009E559D"/>
    <w:pPr>
      <w:numPr>
        <w:ilvl w:val="1"/>
        <w:numId w:val="7"/>
      </w:numPr>
    </w:pPr>
    <w:rPr>
      <w:b/>
    </w:rPr>
  </w:style>
  <w:style w:type="paragraph" w:customStyle="1" w:styleId="AnnexHead3">
    <w:name w:val="Annex Head 3"/>
    <w:basedOn w:val="Normal"/>
    <w:next w:val="Normal"/>
    <w:uiPriority w:val="99"/>
    <w:rsid w:val="009E559D"/>
    <w:pPr>
      <w:numPr>
        <w:ilvl w:val="2"/>
        <w:numId w:val="7"/>
      </w:numPr>
    </w:pPr>
    <w:rPr>
      <w:b/>
    </w:rPr>
  </w:style>
  <w:style w:type="paragraph" w:customStyle="1" w:styleId="AnnexHead4">
    <w:name w:val="Annex Head 4"/>
    <w:basedOn w:val="Normal"/>
    <w:next w:val="Normal"/>
    <w:uiPriority w:val="99"/>
    <w:rsid w:val="009E559D"/>
    <w:pPr>
      <w:numPr>
        <w:ilvl w:val="3"/>
        <w:numId w:val="7"/>
      </w:numPr>
    </w:pPr>
  </w:style>
  <w:style w:type="paragraph" w:customStyle="1" w:styleId="AnnexTable">
    <w:name w:val="Annex Table"/>
    <w:basedOn w:val="Normal"/>
    <w:next w:val="Normal"/>
    <w:uiPriority w:val="99"/>
    <w:rsid w:val="009E559D"/>
    <w:pPr>
      <w:numPr>
        <w:numId w:val="8"/>
      </w:numPr>
      <w:tabs>
        <w:tab w:val="left" w:pos="1418"/>
      </w:tabs>
      <w:spacing w:before="120" w:after="120"/>
      <w:jc w:val="center"/>
    </w:pPr>
    <w:rPr>
      <w:i/>
    </w:rPr>
  </w:style>
  <w:style w:type="paragraph" w:customStyle="1" w:styleId="AppendixHeading4">
    <w:name w:val="Appendix Heading 4"/>
    <w:basedOn w:val="Normal"/>
    <w:next w:val="BodyText"/>
    <w:uiPriority w:val="99"/>
    <w:rsid w:val="009E559D"/>
    <w:pPr>
      <w:numPr>
        <w:ilvl w:val="3"/>
        <w:numId w:val="9"/>
      </w:numPr>
      <w:spacing w:before="120" w:after="120"/>
    </w:pPr>
    <w:rPr>
      <w:rFonts w:cs="Arial"/>
    </w:rPr>
  </w:style>
  <w:style w:type="paragraph" w:styleId="BodyText3">
    <w:name w:val="Body Text 3"/>
    <w:basedOn w:val="Normal"/>
    <w:link w:val="BodyText3Char"/>
    <w:uiPriority w:val="99"/>
    <w:rsid w:val="00240B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240B4C"/>
    <w:rPr>
      <w:rFonts w:ascii="Arial" w:hAnsi="Arial" w:cs="Times New Roman"/>
      <w:bCs/>
      <w:i/>
      <w:iCs/>
      <w:sz w:val="24"/>
      <w:szCs w:val="24"/>
      <w:lang w:eastAsia="en-US"/>
    </w:rPr>
  </w:style>
  <w:style w:type="character" w:customStyle="1" w:styleId="descriptionblock">
    <w:name w:val="description block"/>
    <w:basedOn w:val="DefaultParagraphFont"/>
    <w:uiPriority w:val="99"/>
    <w:rsid w:val="00240B4C"/>
    <w:rPr>
      <w:rFonts w:cs="Times New Roman"/>
    </w:rPr>
  </w:style>
  <w:style w:type="paragraph" w:customStyle="1" w:styleId="List1indent1">
    <w:name w:val="List 1 indent 1"/>
    <w:basedOn w:val="Normal"/>
    <w:qFormat/>
    <w:rsid w:val="00732109"/>
    <w:pPr>
      <w:numPr>
        <w:ilvl w:val="1"/>
        <w:numId w:val="23"/>
      </w:numPr>
      <w:spacing w:after="120"/>
      <w:jc w:val="both"/>
    </w:pPr>
    <w:rPr>
      <w:rFonts w:eastAsia="Calibri" w:cs="Arial"/>
    </w:rPr>
  </w:style>
  <w:style w:type="paragraph" w:customStyle="1" w:styleId="List1indent1text">
    <w:name w:val="List 1 indent 1 text"/>
    <w:basedOn w:val="Normal"/>
    <w:rsid w:val="00732109"/>
    <w:pPr>
      <w:spacing w:after="120"/>
      <w:ind w:left="1134"/>
      <w:jc w:val="both"/>
    </w:pPr>
    <w:rPr>
      <w:rFonts w:eastAsia="Calibri" w:cs="Arial"/>
      <w:lang w:eastAsia="fr-FR"/>
    </w:rPr>
  </w:style>
  <w:style w:type="paragraph" w:styleId="ListParagraph">
    <w:name w:val="List Paragraph"/>
    <w:basedOn w:val="Normal"/>
    <w:uiPriority w:val="99"/>
    <w:rsid w:val="00240B4C"/>
    <w:pPr>
      <w:ind w:left="720"/>
      <w:contextualSpacing/>
    </w:pPr>
  </w:style>
  <w:style w:type="numbering" w:styleId="ArticleSection">
    <w:name w:val="Outline List 3"/>
    <w:basedOn w:val="NoList"/>
    <w:uiPriority w:val="99"/>
    <w:semiHidden/>
    <w:unhideWhenUsed/>
    <w:locked/>
    <w:rsid w:val="00CC46DB"/>
    <w:pPr>
      <w:numPr>
        <w:numId w:val="3"/>
      </w:numPr>
    </w:pPr>
  </w:style>
  <w:style w:type="character" w:styleId="SubtleReference">
    <w:name w:val="Subtle Reference"/>
    <w:basedOn w:val="DefaultParagraphFont"/>
    <w:uiPriority w:val="31"/>
    <w:rsid w:val="00732109"/>
    <w:rPr>
      <w:smallCaps/>
      <w:color w:val="C0504D" w:themeColor="accent2"/>
      <w:u w:val="single"/>
    </w:rPr>
  </w:style>
  <w:style w:type="character" w:styleId="BookTitle">
    <w:name w:val="Book Title"/>
    <w:uiPriority w:val="33"/>
    <w:rsid w:val="0073210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image" Target="media/image2.emf"/><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jpe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eader" Target="header2.xml"/><Relationship Id="rId10" Type="http://schemas.openxmlformats.org/officeDocument/2006/relationships/hyperlink" Target="mailto:contact@iala-aism.org"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comments" Target="comments.xm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RCairns\Desktop\IHO%20Meeting\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F1398-CE59-4E70-835A-2BC473D8B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Template_Jun11.dotx</Template>
  <TotalTime>1</TotalTime>
  <Pages>21</Pages>
  <Words>5812</Words>
  <Characters>33130</Characters>
  <Application>Microsoft Office Word</Application>
  <DocSecurity>0</DocSecurity>
  <Lines>276</Lines>
  <Paragraphs>77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Guidelline Template</vt:lpstr>
      <vt:lpstr>Guidelline Template</vt:lpstr>
    </vt:vector>
  </TitlesOfParts>
  <Company>United States Coast Guard</Company>
  <LinksUpToDate>false</LinksUpToDate>
  <CharactersWithSpaces>38865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William R Cairns</dc:creator>
  <cp:lastModifiedBy>Seamus Doyle</cp:lastModifiedBy>
  <cp:revision>2</cp:revision>
  <cp:lastPrinted>2012-12-09T12:19:00Z</cp:lastPrinted>
  <dcterms:created xsi:type="dcterms:W3CDTF">2015-09-28T20:37:00Z</dcterms:created>
  <dcterms:modified xsi:type="dcterms:W3CDTF">2015-09-28T20:37:00Z</dcterms:modified>
</cp:coreProperties>
</file>